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371237" w14:textId="77777777" w:rsidR="00BE61F1" w:rsidRPr="00A42337" w:rsidRDefault="00BE61F1" w:rsidP="00A42337">
      <w:pPr>
        <w:suppressAutoHyphens w:val="0"/>
        <w:autoSpaceDN/>
        <w:spacing w:after="0" w:line="240" w:lineRule="auto"/>
        <w:jc w:val="both"/>
        <w:rPr>
          <w:rFonts w:asciiTheme="minorHAnsi" w:eastAsia="Times New Roman" w:hAnsiTheme="minorHAnsi" w:cs="Open Sans"/>
          <w:kern w:val="0"/>
          <w:sz w:val="16"/>
          <w:szCs w:val="16"/>
          <w:lang w:val="en-GB" w:eastAsia="fr-FR"/>
        </w:rPr>
      </w:pPr>
    </w:p>
    <w:p w14:paraId="419CB1E8" w14:textId="77777777" w:rsidR="00BE61F1" w:rsidRPr="0012734B" w:rsidRDefault="00BE61F1" w:rsidP="0012734B">
      <w:pPr>
        <w:pBdr>
          <w:top w:val="single" w:sz="4" w:space="1" w:color="auto"/>
          <w:left w:val="single" w:sz="4" w:space="4" w:color="auto"/>
          <w:bottom w:val="single" w:sz="4" w:space="1" w:color="auto"/>
          <w:right w:val="single" w:sz="4" w:space="4" w:color="auto"/>
        </w:pBdr>
        <w:shd w:val="pct10" w:color="auto" w:fill="FFFFFF"/>
        <w:suppressAutoHyphens w:val="0"/>
        <w:autoSpaceDN/>
        <w:spacing w:after="0" w:line="240" w:lineRule="auto"/>
        <w:jc w:val="center"/>
        <w:rPr>
          <w:rFonts w:asciiTheme="minorHAnsi" w:eastAsia="Times New Roman" w:hAnsiTheme="minorHAnsi" w:cs="Open Sans"/>
          <w:b/>
          <w:kern w:val="0"/>
          <w:sz w:val="12"/>
          <w:szCs w:val="12"/>
          <w:u w:val="single"/>
          <w:lang w:val="fr-FR" w:eastAsia="fr-FR"/>
        </w:rPr>
      </w:pPr>
    </w:p>
    <w:p w14:paraId="7F78E637" w14:textId="555253D1" w:rsidR="0012734B" w:rsidRPr="00C91C44" w:rsidRDefault="00C91C44" w:rsidP="0012734B">
      <w:pPr>
        <w:pBdr>
          <w:top w:val="single" w:sz="4" w:space="1" w:color="auto"/>
          <w:left w:val="single" w:sz="4" w:space="4" w:color="auto"/>
          <w:bottom w:val="single" w:sz="4" w:space="1" w:color="auto"/>
          <w:right w:val="single" w:sz="4" w:space="4" w:color="auto"/>
        </w:pBdr>
        <w:shd w:val="pct10" w:color="auto" w:fill="FFFFFF"/>
        <w:suppressAutoHyphens w:val="0"/>
        <w:autoSpaceDN/>
        <w:spacing w:after="0" w:line="240" w:lineRule="auto"/>
        <w:jc w:val="center"/>
        <w:rPr>
          <w:rFonts w:asciiTheme="minorHAnsi" w:eastAsia="Times New Roman" w:hAnsiTheme="minorHAnsi" w:cs="Open Sans"/>
          <w:b/>
          <w:caps/>
          <w:kern w:val="0"/>
          <w:sz w:val="24"/>
          <w:szCs w:val="28"/>
          <w:u w:val="single"/>
          <w:lang w:eastAsia="fr-FR"/>
        </w:rPr>
      </w:pPr>
      <w:r w:rsidRPr="00A42337">
        <w:rPr>
          <w:rFonts w:asciiTheme="minorHAnsi" w:eastAsia="Times New Roman" w:hAnsiTheme="minorHAnsi" w:cs="Open Sans"/>
          <w:b/>
          <w:caps/>
          <w:kern w:val="0"/>
          <w:sz w:val="24"/>
          <w:szCs w:val="28"/>
          <w:u w:val="single"/>
          <w:lang w:eastAsia="fr-FR"/>
        </w:rPr>
        <w:t>VerPFLICHTUNGs</w:t>
      </w:r>
      <w:r w:rsidR="0012734B" w:rsidRPr="00C91C44">
        <w:rPr>
          <w:rFonts w:asciiTheme="minorHAnsi" w:eastAsia="Times New Roman" w:hAnsiTheme="minorHAnsi" w:cs="Open Sans"/>
          <w:b/>
          <w:caps/>
          <w:kern w:val="0"/>
          <w:sz w:val="24"/>
          <w:szCs w:val="28"/>
          <w:u w:val="single"/>
          <w:lang w:eastAsia="fr-FR"/>
        </w:rPr>
        <w:t xml:space="preserve">BESCHEINIGUNG </w:t>
      </w:r>
    </w:p>
    <w:p w14:paraId="5C24BA33" w14:textId="70920272" w:rsidR="0012734B" w:rsidRPr="0012734B" w:rsidRDefault="00C91C44" w:rsidP="0012734B">
      <w:pPr>
        <w:pBdr>
          <w:top w:val="single" w:sz="4" w:space="1" w:color="auto"/>
          <w:left w:val="single" w:sz="4" w:space="4" w:color="auto"/>
          <w:bottom w:val="single" w:sz="4" w:space="1" w:color="auto"/>
          <w:right w:val="single" w:sz="4" w:space="4" w:color="auto"/>
        </w:pBdr>
        <w:shd w:val="pct10" w:color="auto" w:fill="FFFFFF"/>
        <w:suppressAutoHyphens w:val="0"/>
        <w:autoSpaceDN/>
        <w:spacing w:after="0" w:line="240" w:lineRule="auto"/>
        <w:jc w:val="center"/>
        <w:rPr>
          <w:rFonts w:asciiTheme="minorHAnsi" w:eastAsia="Times New Roman" w:hAnsiTheme="minorHAnsi" w:cs="Open Sans"/>
          <w:b/>
          <w:caps/>
          <w:kern w:val="0"/>
          <w:sz w:val="24"/>
          <w:szCs w:val="28"/>
          <w:lang w:eastAsia="fr-FR"/>
        </w:rPr>
      </w:pPr>
      <w:r w:rsidRPr="0012734B">
        <w:rPr>
          <w:rFonts w:asciiTheme="minorHAnsi" w:eastAsia="Times New Roman" w:hAnsiTheme="minorHAnsi" w:cs="Open Sans"/>
          <w:b/>
          <w:caps/>
          <w:kern w:val="0"/>
          <w:sz w:val="24"/>
          <w:szCs w:val="28"/>
          <w:lang w:eastAsia="fr-FR"/>
        </w:rPr>
        <w:t xml:space="preserve">ZUR TEILNAHME </w:t>
      </w:r>
      <w:r w:rsidR="0012734B" w:rsidRPr="0012734B">
        <w:rPr>
          <w:rFonts w:asciiTheme="minorHAnsi" w:eastAsia="Times New Roman" w:hAnsiTheme="minorHAnsi" w:cs="Open Sans"/>
          <w:b/>
          <w:caps/>
          <w:kern w:val="0"/>
          <w:sz w:val="24"/>
          <w:szCs w:val="28"/>
          <w:lang w:eastAsia="fr-FR"/>
        </w:rPr>
        <w:t>DE</w:t>
      </w:r>
      <w:r>
        <w:rPr>
          <w:rFonts w:asciiTheme="minorHAnsi" w:eastAsia="Times New Roman" w:hAnsiTheme="minorHAnsi" w:cs="Open Sans"/>
          <w:b/>
          <w:caps/>
          <w:kern w:val="0"/>
          <w:sz w:val="24"/>
          <w:szCs w:val="28"/>
          <w:lang w:eastAsia="fr-FR"/>
        </w:rPr>
        <w:t>s</w:t>
      </w:r>
      <w:r w:rsidR="0012734B" w:rsidRPr="0012734B">
        <w:rPr>
          <w:rFonts w:asciiTheme="minorHAnsi" w:eastAsia="Times New Roman" w:hAnsiTheme="minorHAnsi" w:cs="Open Sans"/>
          <w:b/>
          <w:caps/>
          <w:kern w:val="0"/>
          <w:sz w:val="24"/>
          <w:szCs w:val="28"/>
          <w:lang w:eastAsia="fr-FR"/>
        </w:rPr>
        <w:t xml:space="preserve"> </w:t>
      </w:r>
      <w:r w:rsidR="0012734B" w:rsidRPr="0012734B">
        <w:rPr>
          <w:rFonts w:asciiTheme="minorHAnsi" w:eastAsia="Times New Roman" w:hAnsiTheme="minorHAnsi" w:cs="Open Sans"/>
          <w:b/>
          <w:caps/>
          <w:kern w:val="0"/>
          <w:sz w:val="24"/>
          <w:szCs w:val="28"/>
          <w:u w:val="single"/>
          <w:lang w:eastAsia="fr-FR"/>
        </w:rPr>
        <w:t>PARTNER</w:t>
      </w:r>
      <w:r>
        <w:rPr>
          <w:rFonts w:asciiTheme="minorHAnsi" w:eastAsia="Times New Roman" w:hAnsiTheme="minorHAnsi" w:cs="Open Sans"/>
          <w:b/>
          <w:caps/>
          <w:kern w:val="0"/>
          <w:sz w:val="24"/>
          <w:szCs w:val="28"/>
          <w:u w:val="single"/>
          <w:lang w:eastAsia="fr-FR"/>
        </w:rPr>
        <w:t>s</w:t>
      </w:r>
      <w:r w:rsidR="0012734B" w:rsidRPr="0012734B">
        <w:rPr>
          <w:rFonts w:asciiTheme="minorHAnsi" w:eastAsia="Times New Roman" w:hAnsiTheme="minorHAnsi" w:cs="Open Sans"/>
          <w:b/>
          <w:caps/>
          <w:kern w:val="0"/>
          <w:sz w:val="24"/>
          <w:szCs w:val="28"/>
          <w:lang w:eastAsia="fr-FR"/>
        </w:rPr>
        <w:t xml:space="preserve"> </w:t>
      </w:r>
    </w:p>
    <w:p w14:paraId="37E229BF" w14:textId="77777777" w:rsidR="0012734B" w:rsidRPr="0012734B" w:rsidRDefault="0012734B" w:rsidP="00A332E2">
      <w:pPr>
        <w:pBdr>
          <w:top w:val="single" w:sz="4" w:space="1" w:color="auto"/>
          <w:left w:val="single" w:sz="4" w:space="4" w:color="auto"/>
          <w:bottom w:val="single" w:sz="4" w:space="1" w:color="auto"/>
          <w:right w:val="single" w:sz="4" w:space="4" w:color="auto"/>
        </w:pBdr>
        <w:shd w:val="pct10" w:color="auto" w:fill="FFFFFF"/>
        <w:suppressAutoHyphens w:val="0"/>
        <w:autoSpaceDN/>
        <w:spacing w:after="0" w:line="240" w:lineRule="auto"/>
        <w:rPr>
          <w:rFonts w:asciiTheme="minorHAnsi" w:eastAsia="Times New Roman" w:hAnsiTheme="minorHAnsi" w:cs="Open Sans"/>
          <w:b/>
          <w:caps/>
          <w:kern w:val="0"/>
          <w:sz w:val="12"/>
          <w:szCs w:val="12"/>
          <w:lang w:eastAsia="fr-FR"/>
        </w:rPr>
      </w:pPr>
    </w:p>
    <w:p w14:paraId="226DD2C4" w14:textId="6ED4F10F" w:rsidR="00BE61F1" w:rsidRPr="00A332E2" w:rsidRDefault="00686B68" w:rsidP="00BE61F1">
      <w:pPr>
        <w:pBdr>
          <w:top w:val="single" w:sz="4" w:space="1" w:color="auto"/>
          <w:left w:val="single" w:sz="4" w:space="4" w:color="auto"/>
          <w:bottom w:val="single" w:sz="4" w:space="1" w:color="auto"/>
          <w:right w:val="single" w:sz="4" w:space="4" w:color="auto"/>
        </w:pBdr>
        <w:shd w:val="pct10" w:color="auto" w:fill="FFFFFF"/>
        <w:spacing w:after="0" w:line="250" w:lineRule="auto"/>
        <w:jc w:val="center"/>
        <w:rPr>
          <w:rFonts w:asciiTheme="minorHAnsi" w:hAnsiTheme="minorHAnsi" w:cs="Open Sans"/>
          <w:bCs/>
          <w:sz w:val="20"/>
          <w:szCs w:val="20"/>
          <w:lang w:val="en-US"/>
        </w:rPr>
      </w:pPr>
      <w:r w:rsidRPr="00A332E2">
        <w:rPr>
          <w:rFonts w:asciiTheme="minorHAnsi" w:hAnsiTheme="minorHAnsi" w:cs="Open Sans"/>
          <w:bCs/>
          <w:sz w:val="20"/>
          <w:szCs w:val="20"/>
          <w:lang w:val="en-US"/>
        </w:rPr>
        <w:t xml:space="preserve">an </w:t>
      </w:r>
      <w:proofErr w:type="spellStart"/>
      <w:r w:rsidRPr="00A332E2">
        <w:rPr>
          <w:rFonts w:asciiTheme="minorHAnsi" w:hAnsiTheme="minorHAnsi" w:cs="Open Sans"/>
          <w:bCs/>
          <w:sz w:val="20"/>
          <w:szCs w:val="20"/>
          <w:lang w:val="en-US"/>
        </w:rPr>
        <w:t>einem</w:t>
      </w:r>
      <w:proofErr w:type="spellEnd"/>
      <w:r w:rsidR="00BE61F1" w:rsidRPr="00A332E2">
        <w:rPr>
          <w:rFonts w:asciiTheme="minorHAnsi" w:hAnsiTheme="minorHAnsi" w:cs="Open Sans"/>
          <w:bCs/>
          <w:sz w:val="20"/>
          <w:szCs w:val="20"/>
          <w:lang w:val="en-US"/>
        </w:rPr>
        <w:t xml:space="preserve"> </w:t>
      </w:r>
      <w:proofErr w:type="gramStart"/>
      <w:r w:rsidR="00BE61F1" w:rsidRPr="00A332E2">
        <w:rPr>
          <w:rFonts w:asciiTheme="minorHAnsi" w:hAnsiTheme="minorHAnsi" w:cs="Open Sans"/>
          <w:bCs/>
          <w:sz w:val="20"/>
          <w:szCs w:val="20"/>
          <w:lang w:val="en-US"/>
        </w:rPr>
        <w:t>Small</w:t>
      </w:r>
      <w:proofErr w:type="gramEnd"/>
      <w:r w:rsidR="00BE61F1" w:rsidRPr="00A332E2">
        <w:rPr>
          <w:rFonts w:asciiTheme="minorHAnsi" w:hAnsiTheme="minorHAnsi" w:cs="Open Sans"/>
          <w:bCs/>
          <w:sz w:val="20"/>
          <w:szCs w:val="20"/>
          <w:lang w:val="en-US"/>
        </w:rPr>
        <w:t xml:space="preserve"> project “</w:t>
      </w:r>
      <w:proofErr w:type="gramStart"/>
      <w:r w:rsidR="00BE61F1" w:rsidRPr="00A332E2">
        <w:rPr>
          <w:rFonts w:asciiTheme="minorHAnsi" w:hAnsiTheme="minorHAnsi" w:cs="Open Sans"/>
          <w:bCs/>
          <w:sz w:val="20"/>
          <w:szCs w:val="20"/>
          <w:lang w:val="en-US"/>
        </w:rPr>
        <w:t>MAXI“</w:t>
      </w:r>
      <w:proofErr w:type="gramEnd"/>
    </w:p>
    <w:p w14:paraId="7EAE46BE" w14:textId="3BB5A63F" w:rsidR="0012734B" w:rsidRPr="0012734B" w:rsidRDefault="00BE61F1" w:rsidP="00A42337">
      <w:pPr>
        <w:pBdr>
          <w:top w:val="single" w:sz="4" w:space="1" w:color="auto"/>
          <w:left w:val="single" w:sz="4" w:space="4" w:color="auto"/>
          <w:bottom w:val="single" w:sz="4" w:space="1" w:color="auto"/>
          <w:right w:val="single" w:sz="4" w:space="4" w:color="auto"/>
        </w:pBdr>
        <w:shd w:val="pct10" w:color="auto" w:fill="FFFFFF"/>
        <w:suppressAutoHyphens w:val="0"/>
        <w:autoSpaceDN/>
        <w:spacing w:after="0" w:line="240" w:lineRule="auto"/>
        <w:jc w:val="center"/>
        <w:rPr>
          <w:rFonts w:asciiTheme="minorHAnsi" w:eastAsia="Times New Roman" w:hAnsiTheme="minorHAnsi" w:cs="Open Sans"/>
          <w:b/>
          <w:bCs/>
          <w:caps/>
          <w:kern w:val="0"/>
          <w:sz w:val="12"/>
          <w:szCs w:val="12"/>
          <w:lang w:val="en-US" w:eastAsia="fr-FR"/>
        </w:rPr>
      </w:pPr>
      <w:r w:rsidRPr="007F19A7">
        <w:rPr>
          <w:rFonts w:asciiTheme="minorHAnsi" w:hAnsiTheme="minorHAnsi" w:cs="Open Sans"/>
          <w:bCs/>
          <w:sz w:val="20"/>
          <w:szCs w:val="20"/>
          <w:lang w:val="en-US"/>
        </w:rPr>
        <w:t>Small Project Fund “People to people” Interreg Maas-Rhein (NL-BE-DE)</w:t>
      </w:r>
    </w:p>
    <w:p w14:paraId="7EDCF0BD" w14:textId="77777777" w:rsidR="0012734B" w:rsidRPr="0012734B" w:rsidRDefault="0012734B" w:rsidP="0012734B">
      <w:pPr>
        <w:suppressAutoHyphens w:val="0"/>
        <w:autoSpaceDN/>
        <w:spacing w:after="0" w:line="240" w:lineRule="auto"/>
        <w:jc w:val="both"/>
        <w:rPr>
          <w:rFonts w:asciiTheme="minorHAnsi" w:eastAsia="Times New Roman" w:hAnsiTheme="minorHAnsi" w:cs="Open Sans"/>
          <w:kern w:val="0"/>
          <w:sz w:val="16"/>
          <w:szCs w:val="16"/>
          <w:lang w:val="en-GB" w:eastAsia="fr-FR"/>
        </w:rPr>
      </w:pPr>
    </w:p>
    <w:p w14:paraId="6C4E28D4" w14:textId="3AF50CE4" w:rsidR="00D513E3" w:rsidRDefault="0012734B" w:rsidP="0012734B">
      <w:pPr>
        <w:suppressAutoHyphens w:val="0"/>
        <w:autoSpaceDN/>
        <w:spacing w:after="120" w:line="240" w:lineRule="auto"/>
        <w:jc w:val="both"/>
        <w:rPr>
          <w:rFonts w:asciiTheme="minorHAnsi" w:eastAsia="Times New Roman" w:hAnsiTheme="minorHAnsi" w:cs="Open Sans"/>
          <w:kern w:val="0"/>
          <w:lang w:eastAsia="fr-FR"/>
        </w:rPr>
      </w:pPr>
      <w:r w:rsidRPr="00A42337">
        <w:rPr>
          <w:rFonts w:asciiTheme="minorHAnsi" w:eastAsia="Times New Roman" w:hAnsiTheme="minorHAnsi" w:cs="Open Sans"/>
          <w:kern w:val="0"/>
          <w:lang w:eastAsia="fr-FR"/>
        </w:rPr>
        <w:t>Der/die Unterzeichnete (</w:t>
      </w:r>
      <w:r w:rsidR="00802E9C" w:rsidRPr="00A42337">
        <w:rPr>
          <w:rFonts w:asciiTheme="minorHAnsi" w:hAnsiTheme="minorHAnsi" w:cs="Open Sans"/>
          <w:i/>
          <w:iCs/>
          <w:highlight w:val="lightGray"/>
        </w:rPr>
        <w:t>Name + Vorname + Titel</w:t>
      </w:r>
      <w:r w:rsidR="00802E9C" w:rsidRPr="00A42337">
        <w:rPr>
          <w:rFonts w:asciiTheme="minorHAnsi" w:hAnsiTheme="minorHAnsi" w:cs="Open Sans"/>
        </w:rPr>
        <w:t>)</w:t>
      </w:r>
      <w:r w:rsidR="00D513E3">
        <w:rPr>
          <w:rFonts w:asciiTheme="minorHAnsi" w:eastAsia="Times New Roman" w:hAnsiTheme="minorHAnsi" w:cs="Open Sans"/>
          <w:kern w:val="0"/>
          <w:sz w:val="21"/>
          <w:szCs w:val="21"/>
          <w:lang w:eastAsia="fr-FR"/>
        </w:rPr>
        <w:t xml:space="preserve"> </w:t>
      </w:r>
      <w:r w:rsidRPr="001D2E90">
        <w:rPr>
          <w:rFonts w:asciiTheme="minorHAnsi" w:eastAsia="Times New Roman" w:hAnsiTheme="minorHAnsi" w:cs="Open Sans"/>
          <w:kern w:val="0"/>
          <w:lang w:eastAsia="fr-FR"/>
        </w:rPr>
        <w:t>gesetzliche(r) Vertreter(in)</w:t>
      </w:r>
    </w:p>
    <w:p w14:paraId="63363357" w14:textId="1D20FCCA" w:rsidR="0012734B" w:rsidRPr="00A42337" w:rsidRDefault="0012734B" w:rsidP="0012734B">
      <w:pPr>
        <w:suppressAutoHyphens w:val="0"/>
        <w:autoSpaceDN/>
        <w:spacing w:after="120" w:line="240" w:lineRule="auto"/>
        <w:jc w:val="both"/>
        <w:rPr>
          <w:rFonts w:asciiTheme="minorHAnsi" w:eastAsia="Times New Roman" w:hAnsiTheme="minorHAnsi" w:cs="Open Sans"/>
          <w:kern w:val="0"/>
          <w:lang w:eastAsia="fr-FR"/>
        </w:rPr>
      </w:pPr>
      <w:r w:rsidRPr="00A42337">
        <w:rPr>
          <w:rFonts w:asciiTheme="minorHAnsi" w:eastAsia="Times New Roman" w:hAnsiTheme="minorHAnsi" w:cs="Open Sans"/>
          <w:kern w:val="0"/>
          <w:lang w:eastAsia="fr-FR"/>
        </w:rPr>
        <w:t>des/der (</w:t>
      </w:r>
      <w:r w:rsidRPr="00A42337">
        <w:rPr>
          <w:rFonts w:asciiTheme="minorHAnsi" w:eastAsia="Times New Roman" w:hAnsiTheme="minorHAnsi" w:cs="Open Sans"/>
          <w:i/>
          <w:iCs/>
          <w:kern w:val="0"/>
          <w:highlight w:val="lightGray"/>
          <w:lang w:eastAsia="fr-FR"/>
        </w:rPr>
        <w:t>Name der Einrichtung</w:t>
      </w:r>
      <w:r w:rsidRPr="00A42337">
        <w:rPr>
          <w:rFonts w:asciiTheme="minorHAnsi" w:eastAsia="Times New Roman" w:hAnsiTheme="minorHAnsi" w:cs="Open Sans"/>
          <w:kern w:val="0"/>
          <w:lang w:eastAsia="fr-FR"/>
        </w:rPr>
        <w:t xml:space="preserve">) </w:t>
      </w:r>
    </w:p>
    <w:p w14:paraId="315C8D36" w14:textId="3444D044" w:rsidR="0012734B" w:rsidRPr="00A42337" w:rsidRDefault="0012734B" w:rsidP="0012734B">
      <w:pPr>
        <w:suppressAutoHyphens w:val="0"/>
        <w:autoSpaceDN/>
        <w:spacing w:after="0" w:line="240" w:lineRule="auto"/>
        <w:jc w:val="both"/>
        <w:rPr>
          <w:rFonts w:asciiTheme="minorHAnsi" w:eastAsia="Times New Roman" w:hAnsiTheme="minorHAnsi" w:cs="Open Sans"/>
          <w:snapToGrid w:val="0"/>
          <w:w w:val="110"/>
          <w:kern w:val="0"/>
          <w:lang w:eastAsia="fr-FR"/>
        </w:rPr>
      </w:pPr>
      <w:r w:rsidRPr="00A42337">
        <w:rPr>
          <w:rFonts w:asciiTheme="minorHAnsi" w:eastAsia="Times New Roman" w:hAnsiTheme="minorHAnsi" w:cs="Open Sans"/>
          <w:snapToGrid w:val="0"/>
          <w:w w:val="110"/>
          <w:kern w:val="0"/>
          <w:lang w:eastAsia="fr-FR"/>
        </w:rPr>
        <w:t xml:space="preserve">verpflichtet sich, vorbehaltlich der Erlangung der beantragten EFRE-Fördermittel </w:t>
      </w:r>
      <w:r w:rsidR="007A6139" w:rsidRPr="00A42337">
        <w:rPr>
          <w:rFonts w:asciiTheme="minorHAnsi" w:eastAsia="Times New Roman" w:hAnsiTheme="minorHAnsi" w:cs="Open Sans"/>
          <w:snapToGrid w:val="0"/>
          <w:w w:val="110"/>
          <w:kern w:val="0"/>
          <w:lang w:eastAsia="fr-FR"/>
        </w:rPr>
        <w:t xml:space="preserve">im Rahmen des Small Project Fund </w:t>
      </w:r>
      <w:r w:rsidR="00623FB2" w:rsidRPr="00A42337">
        <w:rPr>
          <w:rFonts w:asciiTheme="minorHAnsi" w:eastAsia="Times New Roman" w:hAnsiTheme="minorHAnsi" w:cs="Open Sans"/>
          <w:snapToGrid w:val="0"/>
          <w:w w:val="110"/>
          <w:kern w:val="0"/>
          <w:lang w:eastAsia="fr-FR"/>
        </w:rPr>
        <w:t xml:space="preserve">„People </w:t>
      </w:r>
      <w:proofErr w:type="spellStart"/>
      <w:r w:rsidR="00623FB2" w:rsidRPr="00A42337">
        <w:rPr>
          <w:rFonts w:asciiTheme="minorHAnsi" w:eastAsia="Times New Roman" w:hAnsiTheme="minorHAnsi" w:cs="Open Sans"/>
          <w:snapToGrid w:val="0"/>
          <w:w w:val="110"/>
          <w:kern w:val="0"/>
          <w:lang w:eastAsia="fr-FR"/>
        </w:rPr>
        <w:t>to</w:t>
      </w:r>
      <w:proofErr w:type="spellEnd"/>
      <w:r w:rsidR="00623FB2" w:rsidRPr="00A42337">
        <w:rPr>
          <w:rFonts w:asciiTheme="minorHAnsi" w:eastAsia="Times New Roman" w:hAnsiTheme="minorHAnsi" w:cs="Open Sans"/>
          <w:snapToGrid w:val="0"/>
          <w:w w:val="110"/>
          <w:kern w:val="0"/>
          <w:lang w:eastAsia="fr-FR"/>
        </w:rPr>
        <w:t xml:space="preserve"> People“ Interreg </w:t>
      </w:r>
      <w:r w:rsidRPr="001C115C">
        <w:rPr>
          <w:rFonts w:asciiTheme="minorHAnsi" w:eastAsia="Times New Roman" w:hAnsiTheme="minorHAnsi" w:cs="Open Sans"/>
          <w:i/>
          <w:iCs/>
          <w:kern w:val="0"/>
          <w:lang w:eastAsia="fr-FR"/>
        </w:rPr>
        <w:t>Maas</w:t>
      </w:r>
      <w:r w:rsidRPr="00A42337">
        <w:rPr>
          <w:rFonts w:asciiTheme="minorHAnsi" w:eastAsia="Times New Roman" w:hAnsiTheme="minorHAnsi" w:cs="Open Sans"/>
          <w:snapToGrid w:val="0"/>
          <w:w w:val="110"/>
          <w:kern w:val="0"/>
          <w:lang w:eastAsia="fr-FR"/>
        </w:rPr>
        <w:t xml:space="preserve">-Rhein </w:t>
      </w:r>
      <w:r w:rsidR="00B62E42" w:rsidRPr="00A42337">
        <w:rPr>
          <w:rFonts w:asciiTheme="minorHAnsi" w:eastAsia="Times New Roman" w:hAnsiTheme="minorHAnsi" w:cs="Open Sans"/>
          <w:snapToGrid w:val="0"/>
          <w:w w:val="110"/>
          <w:kern w:val="0"/>
          <w:lang w:eastAsia="fr-FR"/>
        </w:rPr>
        <w:t>(NL-BE-DE)</w:t>
      </w:r>
      <w:r w:rsidRPr="00A42337">
        <w:rPr>
          <w:rFonts w:asciiTheme="minorHAnsi" w:eastAsia="Times New Roman" w:hAnsiTheme="minorHAnsi" w:cs="Open Sans"/>
          <w:snapToGrid w:val="0"/>
          <w:w w:val="110"/>
          <w:kern w:val="0"/>
          <w:lang w:eastAsia="fr-FR"/>
        </w:rPr>
        <w:t xml:space="preserve"> und in Partnerschaft mit:</w:t>
      </w:r>
    </w:p>
    <w:p w14:paraId="46A22D14" w14:textId="77777777" w:rsidR="0012734B" w:rsidRPr="0012734B" w:rsidRDefault="0012734B" w:rsidP="0012734B">
      <w:pPr>
        <w:suppressAutoHyphens w:val="0"/>
        <w:autoSpaceDN/>
        <w:spacing w:after="0" w:line="240" w:lineRule="auto"/>
        <w:jc w:val="both"/>
        <w:rPr>
          <w:rFonts w:asciiTheme="minorHAnsi" w:eastAsia="Times New Roman" w:hAnsiTheme="minorHAnsi" w:cs="Open Sans"/>
          <w:kern w:val="0"/>
          <w:sz w:val="16"/>
          <w:szCs w:val="16"/>
          <w:lang w:eastAsia="fr-FR"/>
        </w:rPr>
      </w:pPr>
    </w:p>
    <w:p w14:paraId="56A837A6" w14:textId="3CEE8B27" w:rsidR="0012734B" w:rsidRPr="0012734B" w:rsidRDefault="0012734B" w:rsidP="0012734B">
      <w:pPr>
        <w:suppressAutoHyphens w:val="0"/>
        <w:autoSpaceDN/>
        <w:spacing w:after="120" w:line="240" w:lineRule="auto"/>
        <w:jc w:val="both"/>
        <w:rPr>
          <w:rFonts w:asciiTheme="minorHAnsi" w:eastAsia="Times New Roman" w:hAnsiTheme="minorHAnsi" w:cs="Open Sans"/>
          <w:kern w:val="0"/>
          <w:sz w:val="21"/>
          <w:szCs w:val="21"/>
          <w:lang w:eastAsia="fr-FR"/>
        </w:rPr>
      </w:pPr>
      <w:r w:rsidRPr="0012734B">
        <w:rPr>
          <w:rFonts w:asciiTheme="minorHAnsi" w:eastAsia="Times New Roman" w:hAnsiTheme="minorHAnsi" w:cs="Open Sans"/>
          <w:kern w:val="0"/>
          <w:sz w:val="21"/>
          <w:szCs w:val="21"/>
          <w:lang w:eastAsia="fr-FR"/>
        </w:rPr>
        <w:t>(</w:t>
      </w:r>
      <w:r w:rsidRPr="00A42337">
        <w:rPr>
          <w:rFonts w:asciiTheme="minorHAnsi" w:eastAsia="Times New Roman" w:hAnsiTheme="minorHAnsi" w:cs="Open Sans"/>
          <w:i/>
          <w:iCs/>
          <w:kern w:val="0"/>
          <w:highlight w:val="lightGray"/>
          <w:lang w:eastAsia="fr-FR"/>
        </w:rPr>
        <w:t>Name der Projektpartner</w:t>
      </w:r>
      <w:r w:rsidRPr="0012734B">
        <w:rPr>
          <w:rFonts w:asciiTheme="minorHAnsi" w:eastAsia="Times New Roman" w:hAnsiTheme="minorHAnsi" w:cs="Open Sans"/>
          <w:kern w:val="0"/>
          <w:sz w:val="21"/>
          <w:szCs w:val="21"/>
          <w:lang w:eastAsia="fr-FR"/>
        </w:rPr>
        <w:t>)</w:t>
      </w:r>
    </w:p>
    <w:p w14:paraId="0E6BBDEA" w14:textId="356B8D19" w:rsidR="0012734B" w:rsidRPr="0012734B" w:rsidRDefault="0012734B" w:rsidP="0012734B">
      <w:pPr>
        <w:suppressAutoHyphens w:val="0"/>
        <w:autoSpaceDN/>
        <w:spacing w:after="120" w:line="240" w:lineRule="auto"/>
        <w:jc w:val="both"/>
        <w:rPr>
          <w:rFonts w:asciiTheme="minorHAnsi" w:eastAsia="Times New Roman" w:hAnsiTheme="minorHAnsi" w:cs="Open Sans"/>
          <w:kern w:val="0"/>
          <w:sz w:val="21"/>
          <w:szCs w:val="21"/>
          <w:lang w:eastAsia="fr-FR"/>
        </w:rPr>
      </w:pPr>
      <w:r w:rsidRPr="0012734B">
        <w:rPr>
          <w:rFonts w:asciiTheme="minorHAnsi" w:eastAsia="Times New Roman" w:hAnsiTheme="minorHAnsi" w:cs="Open Sans"/>
          <w:kern w:val="0"/>
          <w:sz w:val="21"/>
          <w:szCs w:val="21"/>
          <w:lang w:eastAsia="fr-FR"/>
        </w:rPr>
        <w:t>(</w:t>
      </w:r>
      <w:r w:rsidRPr="00A42337">
        <w:rPr>
          <w:rFonts w:asciiTheme="minorHAnsi" w:eastAsia="Times New Roman" w:hAnsiTheme="minorHAnsi" w:cs="Open Sans"/>
          <w:i/>
          <w:iCs/>
          <w:kern w:val="0"/>
          <w:highlight w:val="lightGray"/>
          <w:lang w:eastAsia="fr-FR"/>
        </w:rPr>
        <w:t>Name der Projektpartner</w:t>
      </w:r>
      <w:r w:rsidRPr="0012734B">
        <w:rPr>
          <w:rFonts w:asciiTheme="minorHAnsi" w:eastAsia="Times New Roman" w:hAnsiTheme="minorHAnsi" w:cs="Open Sans"/>
          <w:kern w:val="0"/>
          <w:sz w:val="21"/>
          <w:szCs w:val="21"/>
          <w:lang w:eastAsia="fr-FR"/>
        </w:rPr>
        <w:t>)</w:t>
      </w:r>
    </w:p>
    <w:p w14:paraId="56616EFB" w14:textId="5705807B" w:rsidR="0012734B" w:rsidRPr="0012734B" w:rsidRDefault="0012734B" w:rsidP="0012734B">
      <w:pPr>
        <w:suppressAutoHyphens w:val="0"/>
        <w:autoSpaceDN/>
        <w:spacing w:after="120" w:line="240" w:lineRule="auto"/>
        <w:jc w:val="both"/>
        <w:rPr>
          <w:rFonts w:asciiTheme="minorHAnsi" w:eastAsia="Times New Roman" w:hAnsiTheme="minorHAnsi" w:cs="Open Sans"/>
          <w:kern w:val="0"/>
          <w:sz w:val="21"/>
          <w:szCs w:val="21"/>
          <w:lang w:eastAsia="fr-FR"/>
        </w:rPr>
      </w:pPr>
      <w:r w:rsidRPr="0012734B">
        <w:rPr>
          <w:rFonts w:asciiTheme="minorHAnsi" w:eastAsia="Times New Roman" w:hAnsiTheme="minorHAnsi" w:cs="Open Sans"/>
          <w:kern w:val="0"/>
          <w:sz w:val="21"/>
          <w:szCs w:val="21"/>
          <w:lang w:eastAsia="fr-FR"/>
        </w:rPr>
        <w:t>(</w:t>
      </w:r>
      <w:r w:rsidRPr="00A42337">
        <w:rPr>
          <w:rFonts w:asciiTheme="minorHAnsi" w:eastAsia="Times New Roman" w:hAnsiTheme="minorHAnsi" w:cs="Open Sans"/>
          <w:i/>
          <w:iCs/>
          <w:kern w:val="0"/>
          <w:highlight w:val="lightGray"/>
          <w:lang w:eastAsia="fr-FR"/>
        </w:rPr>
        <w:t>Name der Projektpartner</w:t>
      </w:r>
      <w:r w:rsidRPr="0012734B">
        <w:rPr>
          <w:rFonts w:asciiTheme="minorHAnsi" w:eastAsia="Times New Roman" w:hAnsiTheme="minorHAnsi" w:cs="Open Sans"/>
          <w:kern w:val="0"/>
          <w:sz w:val="21"/>
          <w:szCs w:val="21"/>
          <w:lang w:eastAsia="fr-FR"/>
        </w:rPr>
        <w:t>)</w:t>
      </w:r>
    </w:p>
    <w:p w14:paraId="72EB7D21" w14:textId="3FDE2AEE" w:rsidR="0012734B" w:rsidRPr="0012734B" w:rsidRDefault="0012734B" w:rsidP="0012734B">
      <w:pPr>
        <w:suppressAutoHyphens w:val="0"/>
        <w:autoSpaceDN/>
        <w:spacing w:after="120" w:line="240" w:lineRule="auto"/>
        <w:jc w:val="both"/>
        <w:rPr>
          <w:rFonts w:asciiTheme="minorHAnsi" w:eastAsia="Times New Roman" w:hAnsiTheme="minorHAnsi" w:cs="Open Sans"/>
          <w:kern w:val="0"/>
          <w:sz w:val="21"/>
          <w:szCs w:val="21"/>
          <w:lang w:eastAsia="fr-FR"/>
        </w:rPr>
      </w:pPr>
      <w:r w:rsidRPr="0012734B">
        <w:rPr>
          <w:rFonts w:asciiTheme="minorHAnsi" w:eastAsia="Times New Roman" w:hAnsiTheme="minorHAnsi" w:cs="Open Sans"/>
          <w:kern w:val="0"/>
          <w:sz w:val="21"/>
          <w:szCs w:val="21"/>
          <w:lang w:eastAsia="fr-FR"/>
        </w:rPr>
        <w:t>(</w:t>
      </w:r>
      <w:r w:rsidRPr="00A42337">
        <w:rPr>
          <w:rFonts w:asciiTheme="minorHAnsi" w:eastAsia="Times New Roman" w:hAnsiTheme="minorHAnsi" w:cs="Open Sans"/>
          <w:i/>
          <w:iCs/>
          <w:kern w:val="0"/>
          <w:highlight w:val="lightGray"/>
          <w:lang w:eastAsia="fr-FR"/>
        </w:rPr>
        <w:t>Name der Projektpartner</w:t>
      </w:r>
      <w:r w:rsidRPr="0012734B">
        <w:rPr>
          <w:rFonts w:asciiTheme="minorHAnsi" w:eastAsia="Times New Roman" w:hAnsiTheme="minorHAnsi" w:cs="Open Sans"/>
          <w:kern w:val="0"/>
          <w:sz w:val="21"/>
          <w:szCs w:val="21"/>
          <w:lang w:eastAsia="fr-FR"/>
        </w:rPr>
        <w:t>)</w:t>
      </w:r>
    </w:p>
    <w:p w14:paraId="4F2C550C" w14:textId="4F159F62" w:rsidR="0012734B" w:rsidRPr="0012734B" w:rsidRDefault="0012734B" w:rsidP="0012734B">
      <w:pPr>
        <w:suppressAutoHyphens w:val="0"/>
        <w:autoSpaceDN/>
        <w:spacing w:after="120" w:line="240" w:lineRule="auto"/>
        <w:jc w:val="both"/>
        <w:rPr>
          <w:rFonts w:asciiTheme="minorHAnsi" w:eastAsia="Times New Roman" w:hAnsiTheme="minorHAnsi" w:cs="Open Sans"/>
          <w:kern w:val="0"/>
          <w:sz w:val="21"/>
          <w:szCs w:val="21"/>
          <w:lang w:eastAsia="fr-FR"/>
        </w:rPr>
      </w:pPr>
      <w:r w:rsidRPr="0012734B">
        <w:rPr>
          <w:rFonts w:asciiTheme="minorHAnsi" w:eastAsia="Times New Roman" w:hAnsiTheme="minorHAnsi" w:cs="Open Sans"/>
          <w:kern w:val="0"/>
          <w:sz w:val="21"/>
          <w:szCs w:val="21"/>
          <w:lang w:eastAsia="fr-FR"/>
        </w:rPr>
        <w:t>(</w:t>
      </w:r>
      <w:r w:rsidRPr="00A42337">
        <w:rPr>
          <w:rFonts w:asciiTheme="minorHAnsi" w:eastAsia="Times New Roman" w:hAnsiTheme="minorHAnsi" w:cs="Open Sans"/>
          <w:i/>
          <w:iCs/>
          <w:kern w:val="0"/>
          <w:highlight w:val="lightGray"/>
          <w:lang w:eastAsia="fr-FR"/>
        </w:rPr>
        <w:t>Name der Projektpartner</w:t>
      </w:r>
      <w:r w:rsidRPr="0012734B">
        <w:rPr>
          <w:rFonts w:asciiTheme="minorHAnsi" w:eastAsia="Times New Roman" w:hAnsiTheme="minorHAnsi" w:cs="Open Sans"/>
          <w:kern w:val="0"/>
          <w:sz w:val="21"/>
          <w:szCs w:val="21"/>
          <w:lang w:eastAsia="fr-FR"/>
        </w:rPr>
        <w:t>)</w:t>
      </w:r>
    </w:p>
    <w:p w14:paraId="72C78326" w14:textId="77777777" w:rsidR="0012734B" w:rsidRPr="0012734B" w:rsidRDefault="0012734B" w:rsidP="0012734B">
      <w:pPr>
        <w:suppressAutoHyphens w:val="0"/>
        <w:autoSpaceDN/>
        <w:spacing w:after="0" w:line="240" w:lineRule="auto"/>
        <w:jc w:val="both"/>
        <w:rPr>
          <w:rFonts w:asciiTheme="minorHAnsi" w:eastAsia="Times New Roman" w:hAnsiTheme="minorHAnsi" w:cs="Open Sans"/>
          <w:kern w:val="0"/>
          <w:sz w:val="12"/>
          <w:szCs w:val="12"/>
          <w:lang w:eastAsia="fr-FR"/>
        </w:rPr>
      </w:pPr>
    </w:p>
    <w:p w14:paraId="6AFF482E" w14:textId="0B904986" w:rsidR="0012734B" w:rsidRPr="0012734B" w:rsidRDefault="0012734B" w:rsidP="0012734B">
      <w:pPr>
        <w:suppressAutoHyphens w:val="0"/>
        <w:autoSpaceDN/>
        <w:spacing w:after="0" w:line="240" w:lineRule="auto"/>
        <w:jc w:val="both"/>
        <w:rPr>
          <w:rFonts w:asciiTheme="minorHAnsi" w:eastAsia="Times New Roman" w:hAnsiTheme="minorHAnsi" w:cs="Open Sans"/>
          <w:snapToGrid w:val="0"/>
          <w:w w:val="110"/>
          <w:kern w:val="0"/>
          <w:sz w:val="21"/>
          <w:szCs w:val="21"/>
          <w:lang w:eastAsia="fr-FR"/>
        </w:rPr>
      </w:pPr>
      <w:r w:rsidRPr="0012734B">
        <w:rPr>
          <w:rFonts w:asciiTheme="minorHAnsi" w:eastAsia="Times New Roman" w:hAnsiTheme="minorHAnsi" w:cs="Open Sans"/>
          <w:snapToGrid w:val="0"/>
          <w:w w:val="110"/>
          <w:kern w:val="0"/>
          <w:sz w:val="21"/>
          <w:szCs w:val="21"/>
          <w:lang w:eastAsia="fr-FR"/>
        </w:rPr>
        <w:t xml:space="preserve">das grenzüberschreitende </w:t>
      </w:r>
      <w:r w:rsidR="00A42337">
        <w:rPr>
          <w:rFonts w:asciiTheme="minorHAnsi" w:eastAsia="Times New Roman" w:hAnsiTheme="minorHAnsi" w:cs="Open Sans"/>
          <w:snapToGrid w:val="0"/>
          <w:w w:val="110"/>
          <w:kern w:val="0"/>
          <w:sz w:val="21"/>
          <w:szCs w:val="21"/>
          <w:lang w:eastAsia="fr-FR"/>
        </w:rPr>
        <w:t xml:space="preserve">Small </w:t>
      </w:r>
      <w:proofErr w:type="spellStart"/>
      <w:r w:rsidR="00A42337">
        <w:rPr>
          <w:rFonts w:asciiTheme="minorHAnsi" w:eastAsia="Times New Roman" w:hAnsiTheme="minorHAnsi" w:cs="Open Sans"/>
          <w:snapToGrid w:val="0"/>
          <w:w w:val="110"/>
          <w:kern w:val="0"/>
          <w:sz w:val="21"/>
          <w:szCs w:val="21"/>
          <w:lang w:eastAsia="fr-FR"/>
        </w:rPr>
        <w:t>project</w:t>
      </w:r>
      <w:proofErr w:type="spellEnd"/>
      <w:r w:rsidRPr="0012734B">
        <w:rPr>
          <w:rFonts w:asciiTheme="minorHAnsi" w:eastAsia="Times New Roman" w:hAnsiTheme="minorHAnsi" w:cs="Open Sans"/>
          <w:snapToGrid w:val="0"/>
          <w:w w:val="110"/>
          <w:kern w:val="0"/>
          <w:sz w:val="21"/>
          <w:szCs w:val="21"/>
          <w:lang w:eastAsia="fr-FR"/>
        </w:rPr>
        <w:t>:</w:t>
      </w:r>
    </w:p>
    <w:p w14:paraId="5E8104D2" w14:textId="77777777" w:rsidR="0012734B" w:rsidRPr="0012734B" w:rsidRDefault="0012734B" w:rsidP="0012734B">
      <w:pPr>
        <w:suppressAutoHyphens w:val="0"/>
        <w:autoSpaceDN/>
        <w:spacing w:after="0" w:line="240" w:lineRule="auto"/>
        <w:jc w:val="both"/>
        <w:rPr>
          <w:rFonts w:asciiTheme="minorHAnsi" w:eastAsia="Times New Roman" w:hAnsiTheme="minorHAnsi" w:cs="Open Sans"/>
          <w:snapToGrid w:val="0"/>
          <w:w w:val="110"/>
          <w:kern w:val="0"/>
          <w:sz w:val="12"/>
          <w:szCs w:val="12"/>
          <w:lang w:eastAsia="fr-FR"/>
        </w:rPr>
      </w:pPr>
    </w:p>
    <w:p w14:paraId="0983AEA8" w14:textId="77777777" w:rsidR="006B39FF" w:rsidRPr="0078183C" w:rsidRDefault="006B39FF" w:rsidP="006B39FF">
      <w:pPr>
        <w:pStyle w:val="Arnold"/>
        <w:spacing w:line="240" w:lineRule="auto"/>
        <w:rPr>
          <w:rFonts w:asciiTheme="minorHAnsi" w:hAnsiTheme="minorHAnsi" w:cs="Open Sans"/>
          <w:color w:val="auto"/>
          <w:spacing w:val="0"/>
          <w:sz w:val="21"/>
          <w:szCs w:val="21"/>
        </w:rPr>
      </w:pPr>
      <w:r>
        <w:rPr>
          <w:rFonts w:asciiTheme="minorHAnsi" w:hAnsiTheme="minorHAnsi" w:cs="Open Sans"/>
          <w:color w:val="auto"/>
          <w:spacing w:val="0"/>
          <w:sz w:val="21"/>
          <w:szCs w:val="21"/>
        </w:rPr>
        <w:t>(</w:t>
      </w:r>
      <w:r w:rsidRPr="0078183C">
        <w:rPr>
          <w:rFonts w:asciiTheme="minorHAnsi" w:hAnsiTheme="minorHAnsi" w:cs="Open Sans"/>
          <w:i/>
          <w:iCs/>
          <w:snapToGrid/>
          <w:color w:val="auto"/>
          <w:spacing w:val="0"/>
          <w:w w:val="100"/>
          <w:sz w:val="22"/>
          <w:szCs w:val="22"/>
          <w:highlight w:val="lightGray"/>
        </w:rPr>
        <w:t xml:space="preserve">Name des Small </w:t>
      </w:r>
      <w:proofErr w:type="spellStart"/>
      <w:r w:rsidRPr="0078183C">
        <w:rPr>
          <w:rFonts w:asciiTheme="minorHAnsi" w:hAnsiTheme="minorHAnsi" w:cs="Open Sans"/>
          <w:i/>
          <w:iCs/>
          <w:snapToGrid/>
          <w:color w:val="auto"/>
          <w:spacing w:val="0"/>
          <w:w w:val="100"/>
          <w:sz w:val="22"/>
          <w:szCs w:val="22"/>
          <w:highlight w:val="lightGray"/>
        </w:rPr>
        <w:t>projects</w:t>
      </w:r>
      <w:proofErr w:type="spellEnd"/>
      <w:r>
        <w:rPr>
          <w:rFonts w:asciiTheme="minorHAnsi" w:hAnsiTheme="minorHAnsi" w:cs="Open Sans"/>
          <w:color w:val="auto"/>
          <w:spacing w:val="0"/>
          <w:sz w:val="21"/>
          <w:szCs w:val="21"/>
        </w:rPr>
        <w:t>)</w:t>
      </w:r>
    </w:p>
    <w:p w14:paraId="7E94A647" w14:textId="77777777" w:rsidR="0012734B" w:rsidRPr="0012734B" w:rsidRDefault="0012734B" w:rsidP="0012734B">
      <w:pPr>
        <w:suppressAutoHyphens w:val="0"/>
        <w:autoSpaceDN/>
        <w:spacing w:after="0" w:line="240" w:lineRule="auto"/>
        <w:jc w:val="both"/>
        <w:rPr>
          <w:rFonts w:asciiTheme="minorHAnsi" w:eastAsia="Times New Roman" w:hAnsiTheme="minorHAnsi" w:cs="Open Sans"/>
          <w:snapToGrid w:val="0"/>
          <w:w w:val="110"/>
          <w:kern w:val="0"/>
          <w:sz w:val="12"/>
          <w:szCs w:val="12"/>
          <w:lang w:eastAsia="fr-FR"/>
        </w:rPr>
      </w:pPr>
    </w:p>
    <w:p w14:paraId="27BBE02A" w14:textId="77777777" w:rsidR="0012734B" w:rsidRPr="0012734B" w:rsidRDefault="0012734B" w:rsidP="0012734B">
      <w:pPr>
        <w:suppressAutoHyphens w:val="0"/>
        <w:autoSpaceDN/>
        <w:spacing w:after="0" w:line="240" w:lineRule="auto"/>
        <w:jc w:val="both"/>
        <w:rPr>
          <w:rFonts w:asciiTheme="minorHAnsi" w:eastAsia="Times New Roman" w:hAnsiTheme="minorHAnsi" w:cs="Open Sans"/>
          <w:snapToGrid w:val="0"/>
          <w:w w:val="110"/>
          <w:kern w:val="0"/>
          <w:sz w:val="21"/>
          <w:szCs w:val="21"/>
          <w:lang w:eastAsia="fr-FR"/>
        </w:rPr>
      </w:pPr>
      <w:r w:rsidRPr="0012734B">
        <w:rPr>
          <w:rFonts w:asciiTheme="minorHAnsi" w:eastAsia="Times New Roman" w:hAnsiTheme="minorHAnsi" w:cs="Open Sans"/>
          <w:snapToGrid w:val="0"/>
          <w:w w:val="110"/>
          <w:kern w:val="0"/>
          <w:sz w:val="21"/>
          <w:szCs w:val="21"/>
          <w:lang w:eastAsia="fr-FR"/>
        </w:rPr>
        <w:t>zu verwirklichen.</w:t>
      </w:r>
    </w:p>
    <w:p w14:paraId="6D937429" w14:textId="77777777" w:rsidR="0012734B" w:rsidRPr="0012734B" w:rsidRDefault="0012734B" w:rsidP="0012734B">
      <w:pPr>
        <w:suppressAutoHyphens w:val="0"/>
        <w:autoSpaceDN/>
        <w:spacing w:after="0" w:line="240" w:lineRule="auto"/>
        <w:jc w:val="both"/>
        <w:rPr>
          <w:rFonts w:asciiTheme="minorHAnsi" w:eastAsia="Times New Roman" w:hAnsiTheme="minorHAnsi" w:cs="Open Sans"/>
          <w:snapToGrid w:val="0"/>
          <w:w w:val="110"/>
          <w:kern w:val="0"/>
          <w:sz w:val="12"/>
          <w:szCs w:val="12"/>
          <w:lang w:eastAsia="fr-FR"/>
        </w:rPr>
      </w:pPr>
    </w:p>
    <w:p w14:paraId="4CDC3EFB" w14:textId="603EE858" w:rsidR="0012734B" w:rsidRPr="00EE1933" w:rsidRDefault="0012734B" w:rsidP="0012734B">
      <w:pPr>
        <w:suppressAutoHyphens w:val="0"/>
        <w:autoSpaceDN/>
        <w:spacing w:after="0" w:line="240" w:lineRule="auto"/>
        <w:jc w:val="both"/>
        <w:rPr>
          <w:rFonts w:asciiTheme="minorHAnsi" w:eastAsia="Times New Roman" w:hAnsiTheme="minorHAnsi" w:cs="Open Sans"/>
          <w:snapToGrid w:val="0"/>
          <w:w w:val="110"/>
          <w:kern w:val="0"/>
          <w:lang w:eastAsia="fr-FR"/>
        </w:rPr>
      </w:pPr>
      <w:r w:rsidRPr="00EE1933">
        <w:rPr>
          <w:rFonts w:asciiTheme="minorHAnsi" w:eastAsia="Times New Roman" w:hAnsiTheme="minorHAnsi" w:cs="Open Sans"/>
          <w:snapToGrid w:val="0"/>
          <w:w w:val="110"/>
          <w:kern w:val="0"/>
          <w:lang w:eastAsia="fr-FR"/>
        </w:rPr>
        <w:t xml:space="preserve">Zur Verwirklichung dieses </w:t>
      </w:r>
      <w:r w:rsidR="006B39FF" w:rsidRPr="00EE1933">
        <w:rPr>
          <w:rFonts w:asciiTheme="minorHAnsi" w:eastAsia="Times New Roman" w:hAnsiTheme="minorHAnsi" w:cs="Open Sans"/>
          <w:snapToGrid w:val="0"/>
          <w:w w:val="110"/>
          <w:kern w:val="0"/>
          <w:lang w:eastAsia="fr-FR"/>
        </w:rPr>
        <w:t xml:space="preserve">Small </w:t>
      </w:r>
      <w:proofErr w:type="spellStart"/>
      <w:r w:rsidR="006B39FF" w:rsidRPr="00EE1933">
        <w:rPr>
          <w:rFonts w:asciiTheme="minorHAnsi" w:eastAsia="Times New Roman" w:hAnsiTheme="minorHAnsi" w:cs="Open Sans"/>
          <w:snapToGrid w:val="0"/>
          <w:w w:val="110"/>
          <w:kern w:val="0"/>
          <w:lang w:eastAsia="fr-FR"/>
        </w:rPr>
        <w:t>projects</w:t>
      </w:r>
      <w:proofErr w:type="spellEnd"/>
      <w:r w:rsidR="006B39FF" w:rsidRPr="00EE1933">
        <w:rPr>
          <w:rFonts w:asciiTheme="minorHAnsi" w:eastAsia="Times New Roman" w:hAnsiTheme="minorHAnsi" w:cs="Open Sans"/>
          <w:snapToGrid w:val="0"/>
          <w:w w:val="110"/>
          <w:kern w:val="0"/>
          <w:lang w:eastAsia="fr-FR"/>
        </w:rPr>
        <w:t xml:space="preserve"> </w:t>
      </w:r>
      <w:r w:rsidRPr="00EE1933">
        <w:rPr>
          <w:rFonts w:asciiTheme="minorHAnsi" w:eastAsia="Times New Roman" w:hAnsiTheme="minorHAnsi" w:cs="Open Sans"/>
          <w:snapToGrid w:val="0"/>
          <w:w w:val="110"/>
          <w:kern w:val="0"/>
          <w:lang w:eastAsia="fr-FR"/>
        </w:rPr>
        <w:t>beantrage ich eine Finanzierung der voraussichtlichen Kosten in Höhe von ..................... Euro (</w:t>
      </w:r>
      <w:r w:rsidR="005F25C6" w:rsidRPr="00EE1933">
        <w:rPr>
          <w:rFonts w:asciiTheme="minorHAnsi" w:eastAsia="Times New Roman" w:hAnsiTheme="minorHAnsi" w:cs="Open Sans"/>
          <w:i/>
          <w:iCs/>
          <w:snapToGrid w:val="0"/>
          <w:w w:val="110"/>
          <w:kern w:val="0"/>
          <w:highlight w:val="lightGray"/>
          <w:lang w:eastAsia="fr-FR"/>
        </w:rPr>
        <w:t>B</w:t>
      </w:r>
      <w:r w:rsidRPr="00EE1933">
        <w:rPr>
          <w:rFonts w:asciiTheme="minorHAnsi" w:eastAsia="Times New Roman" w:hAnsiTheme="minorHAnsi" w:cs="Open Sans"/>
          <w:i/>
          <w:iCs/>
          <w:snapToGrid w:val="0"/>
          <w:w w:val="110"/>
          <w:kern w:val="0"/>
          <w:highlight w:val="lightGray"/>
          <w:lang w:eastAsia="fr-FR"/>
        </w:rPr>
        <w:t xml:space="preserve">etrag </w:t>
      </w:r>
      <w:r w:rsidR="005F25C6" w:rsidRPr="00EE1933">
        <w:rPr>
          <w:rFonts w:asciiTheme="minorHAnsi" w:eastAsia="Times New Roman" w:hAnsiTheme="minorHAnsi" w:cs="Open Sans"/>
          <w:i/>
          <w:iCs/>
          <w:snapToGrid w:val="0"/>
          <w:w w:val="110"/>
          <w:kern w:val="0"/>
          <w:highlight w:val="lightGray"/>
          <w:lang w:eastAsia="fr-FR"/>
        </w:rPr>
        <w:t xml:space="preserve">der </w:t>
      </w:r>
      <w:ins w:id="0" w:author="Sonja Fickers" w:date="2025-07-28T09:01:00Z" w16du:dateUtc="2025-07-28T07:01:00Z">
        <w:r w:rsidR="00FB6049">
          <w:rPr>
            <w:rFonts w:asciiTheme="minorHAnsi" w:eastAsia="Times New Roman" w:hAnsiTheme="minorHAnsi" w:cs="Open Sans"/>
            <w:i/>
            <w:iCs/>
            <w:snapToGrid w:val="0"/>
            <w:w w:val="110"/>
            <w:kern w:val="0"/>
            <w:highlight w:val="lightGray"/>
            <w:lang w:eastAsia="fr-FR"/>
          </w:rPr>
          <w:t xml:space="preserve">förderfähigen </w:t>
        </w:r>
      </w:ins>
      <w:r w:rsidR="005F25C6" w:rsidRPr="00EE1933">
        <w:rPr>
          <w:rFonts w:asciiTheme="minorHAnsi" w:eastAsia="Times New Roman" w:hAnsiTheme="minorHAnsi" w:cs="Open Sans"/>
          <w:i/>
          <w:iCs/>
          <w:snapToGrid w:val="0"/>
          <w:w w:val="110"/>
          <w:kern w:val="0"/>
          <w:highlight w:val="lightGray"/>
          <w:lang w:eastAsia="fr-FR"/>
        </w:rPr>
        <w:t xml:space="preserve">Gesamtkosten </w:t>
      </w:r>
      <w:r w:rsidRPr="00EE1933">
        <w:rPr>
          <w:rFonts w:asciiTheme="minorHAnsi" w:eastAsia="Times New Roman" w:hAnsiTheme="minorHAnsi" w:cs="Open Sans"/>
          <w:i/>
          <w:iCs/>
          <w:snapToGrid w:val="0"/>
          <w:w w:val="110"/>
          <w:kern w:val="0"/>
          <w:highlight w:val="lightGray"/>
          <w:lang w:eastAsia="fr-FR"/>
        </w:rPr>
        <w:t>des Partners, für den diese Bescheinigung gilt</w:t>
      </w:r>
      <w:r w:rsidRPr="00EE1933">
        <w:rPr>
          <w:rFonts w:asciiTheme="minorHAnsi" w:eastAsia="Times New Roman" w:hAnsiTheme="minorHAnsi" w:cs="Open Sans"/>
          <w:snapToGrid w:val="0"/>
          <w:w w:val="110"/>
          <w:kern w:val="0"/>
          <w:lang w:eastAsia="fr-FR"/>
        </w:rPr>
        <w:t xml:space="preserve">) über </w:t>
      </w:r>
      <w:r w:rsidR="002F6D93" w:rsidRPr="00EE1933">
        <w:rPr>
          <w:rFonts w:asciiTheme="minorHAnsi" w:eastAsia="Times New Roman" w:hAnsiTheme="minorHAnsi" w:cs="Open Sans"/>
          <w:snapToGrid w:val="0"/>
          <w:w w:val="110"/>
          <w:kern w:val="0"/>
          <w:lang w:eastAsia="fr-FR"/>
        </w:rPr>
        <w:t xml:space="preserve">den Small Project Fund „People </w:t>
      </w:r>
      <w:proofErr w:type="spellStart"/>
      <w:r w:rsidR="002F6D93" w:rsidRPr="00EE1933">
        <w:rPr>
          <w:rFonts w:asciiTheme="minorHAnsi" w:eastAsia="Times New Roman" w:hAnsiTheme="minorHAnsi" w:cs="Open Sans"/>
          <w:snapToGrid w:val="0"/>
          <w:w w:val="110"/>
          <w:kern w:val="0"/>
          <w:lang w:eastAsia="fr-FR"/>
        </w:rPr>
        <w:t>to</w:t>
      </w:r>
      <w:proofErr w:type="spellEnd"/>
      <w:r w:rsidR="002F6D93" w:rsidRPr="00EE1933">
        <w:rPr>
          <w:rFonts w:asciiTheme="minorHAnsi" w:eastAsia="Times New Roman" w:hAnsiTheme="minorHAnsi" w:cs="Open Sans"/>
          <w:snapToGrid w:val="0"/>
          <w:w w:val="110"/>
          <w:kern w:val="0"/>
          <w:lang w:eastAsia="fr-FR"/>
        </w:rPr>
        <w:t xml:space="preserve"> People“ Interreg Maas-Rhein (NL-BE-DE)</w:t>
      </w:r>
      <w:r w:rsidRPr="00EE1933">
        <w:rPr>
          <w:rFonts w:asciiTheme="minorHAnsi" w:eastAsia="Times New Roman" w:hAnsiTheme="minorHAnsi" w:cs="Open Sans"/>
          <w:snapToGrid w:val="0"/>
          <w:w w:val="110"/>
          <w:kern w:val="0"/>
          <w:lang w:eastAsia="fr-FR"/>
        </w:rPr>
        <w:t>.</w:t>
      </w:r>
    </w:p>
    <w:p w14:paraId="38690737" w14:textId="77777777" w:rsidR="0012734B" w:rsidRPr="0012734B" w:rsidRDefault="0012734B" w:rsidP="0012734B">
      <w:pPr>
        <w:suppressAutoHyphens w:val="0"/>
        <w:autoSpaceDN/>
        <w:spacing w:after="0" w:line="240" w:lineRule="auto"/>
        <w:jc w:val="both"/>
        <w:rPr>
          <w:rFonts w:asciiTheme="minorHAnsi" w:eastAsia="Times New Roman" w:hAnsiTheme="minorHAnsi" w:cs="Open Sans"/>
          <w:snapToGrid w:val="0"/>
          <w:w w:val="110"/>
          <w:kern w:val="0"/>
          <w:sz w:val="12"/>
          <w:szCs w:val="12"/>
          <w:lang w:eastAsia="fr-FR"/>
        </w:rPr>
      </w:pPr>
    </w:p>
    <w:p w14:paraId="30468F44" w14:textId="4B483050" w:rsidR="0012734B" w:rsidRPr="003611B3" w:rsidRDefault="0012734B" w:rsidP="0012734B">
      <w:pPr>
        <w:suppressAutoHyphens w:val="0"/>
        <w:autoSpaceDN/>
        <w:spacing w:after="0" w:line="240" w:lineRule="auto"/>
        <w:jc w:val="both"/>
        <w:rPr>
          <w:rFonts w:asciiTheme="minorHAnsi" w:eastAsia="Times New Roman" w:hAnsiTheme="minorHAnsi" w:cs="Open Sans"/>
          <w:snapToGrid w:val="0"/>
          <w:w w:val="110"/>
          <w:kern w:val="0"/>
          <w:lang w:eastAsia="fr-FR"/>
        </w:rPr>
      </w:pPr>
      <w:r w:rsidRPr="003611B3">
        <w:rPr>
          <w:rFonts w:asciiTheme="minorHAnsi" w:eastAsia="Times New Roman" w:hAnsiTheme="minorHAnsi" w:cs="Open Sans"/>
          <w:snapToGrid w:val="0"/>
          <w:w w:val="110"/>
          <w:kern w:val="0"/>
          <w:lang w:eastAsia="fr-FR"/>
        </w:rPr>
        <w:t>Im Einverständnis mit den anderen Projektpartnern ist ................................. (</w:t>
      </w:r>
      <w:r w:rsidRPr="003611B3">
        <w:rPr>
          <w:rFonts w:asciiTheme="minorHAnsi" w:eastAsia="Times New Roman" w:hAnsiTheme="minorHAnsi" w:cs="Open Sans"/>
          <w:i/>
          <w:iCs/>
          <w:snapToGrid w:val="0"/>
          <w:w w:val="110"/>
          <w:kern w:val="0"/>
          <w:highlight w:val="lightGray"/>
          <w:lang w:eastAsia="fr-FR"/>
        </w:rPr>
        <w:t>Name der federführenden Einrichtung</w:t>
      </w:r>
      <w:r w:rsidRPr="003611B3">
        <w:rPr>
          <w:rFonts w:asciiTheme="minorHAnsi" w:eastAsia="Times New Roman" w:hAnsiTheme="minorHAnsi" w:cs="Open Sans"/>
          <w:snapToGrid w:val="0"/>
          <w:w w:val="110"/>
          <w:kern w:val="0"/>
          <w:lang w:eastAsia="fr-FR"/>
        </w:rPr>
        <w:t>), vertreten durch ............................. (</w:t>
      </w:r>
      <w:r w:rsidRPr="003611B3">
        <w:rPr>
          <w:rFonts w:asciiTheme="minorHAnsi" w:eastAsia="Times New Roman" w:hAnsiTheme="minorHAnsi" w:cs="Open Sans"/>
          <w:i/>
          <w:iCs/>
          <w:snapToGrid w:val="0"/>
          <w:w w:val="110"/>
          <w:kern w:val="0"/>
          <w:highlight w:val="lightGray"/>
          <w:lang w:eastAsia="fr-FR"/>
        </w:rPr>
        <w:t xml:space="preserve">Name + Vorname + Titel des </w:t>
      </w:r>
      <w:r w:rsidR="00131A5B" w:rsidRPr="003611B3">
        <w:rPr>
          <w:rFonts w:asciiTheme="minorHAnsi" w:eastAsia="Times New Roman" w:hAnsiTheme="minorHAnsi" w:cs="Open Sans"/>
          <w:i/>
          <w:iCs/>
          <w:snapToGrid w:val="0"/>
          <w:w w:val="110"/>
          <w:kern w:val="0"/>
          <w:highlight w:val="lightGray"/>
          <w:lang w:eastAsia="fr-FR"/>
        </w:rPr>
        <w:t>gesetzl. Vertreters</w:t>
      </w:r>
      <w:r w:rsidRPr="003611B3">
        <w:rPr>
          <w:rFonts w:asciiTheme="minorHAnsi" w:eastAsia="Times New Roman" w:hAnsiTheme="minorHAnsi" w:cs="Open Sans"/>
          <w:snapToGrid w:val="0"/>
          <w:w w:val="110"/>
          <w:kern w:val="0"/>
          <w:lang w:eastAsia="fr-FR"/>
        </w:rPr>
        <w:t xml:space="preserve">), zum </w:t>
      </w:r>
      <w:r w:rsidRPr="003611B3">
        <w:rPr>
          <w:rFonts w:asciiTheme="minorHAnsi" w:eastAsia="Times New Roman" w:hAnsiTheme="minorHAnsi" w:cs="Open Sans"/>
          <w:b/>
          <w:bCs/>
          <w:snapToGrid w:val="0"/>
          <w:w w:val="110"/>
          <w:kern w:val="0"/>
          <w:lang w:eastAsia="fr-FR"/>
        </w:rPr>
        <w:t>Leadpartner</w:t>
      </w:r>
      <w:r w:rsidRPr="003611B3">
        <w:rPr>
          <w:rFonts w:asciiTheme="minorHAnsi" w:eastAsia="Times New Roman" w:hAnsiTheme="minorHAnsi" w:cs="Open Sans"/>
          <w:snapToGrid w:val="0"/>
          <w:w w:val="110"/>
          <w:kern w:val="0"/>
          <w:lang w:eastAsia="fr-FR"/>
        </w:rPr>
        <w:t xml:space="preserve"> bestellt worden. Dieser ist ermächtigt, den Förderantrag in meinem Namen be</w:t>
      </w:r>
      <w:r w:rsidR="00E21CB1" w:rsidRPr="003611B3">
        <w:rPr>
          <w:rFonts w:asciiTheme="minorHAnsi" w:eastAsia="Times New Roman" w:hAnsiTheme="minorHAnsi" w:cs="Open Sans"/>
          <w:snapToGrid w:val="0"/>
          <w:w w:val="110"/>
          <w:kern w:val="0"/>
          <w:lang w:eastAsia="fr-FR"/>
        </w:rPr>
        <w:t xml:space="preserve">im SPF-Management des EVTZ </w:t>
      </w:r>
      <w:r w:rsidRPr="003611B3">
        <w:rPr>
          <w:rFonts w:asciiTheme="minorHAnsi" w:eastAsia="Times New Roman" w:hAnsiTheme="minorHAnsi" w:cs="Open Sans"/>
          <w:snapToGrid w:val="0"/>
          <w:w w:val="110"/>
          <w:kern w:val="0"/>
          <w:lang w:eastAsia="fr-FR"/>
        </w:rPr>
        <w:t xml:space="preserve">Euregio Maas-Rhein, als verantwortliche Organisation </w:t>
      </w:r>
      <w:r w:rsidR="00873D7F" w:rsidRPr="003611B3">
        <w:rPr>
          <w:rFonts w:asciiTheme="minorHAnsi" w:eastAsia="Times New Roman" w:hAnsiTheme="minorHAnsi" w:cs="Open Sans"/>
          <w:snapToGrid w:val="0"/>
          <w:w w:val="110"/>
          <w:kern w:val="0"/>
          <w:lang w:eastAsia="fr-FR"/>
        </w:rPr>
        <w:t xml:space="preserve">des Small Project Fund „People </w:t>
      </w:r>
      <w:proofErr w:type="spellStart"/>
      <w:r w:rsidR="00873D7F" w:rsidRPr="003611B3">
        <w:rPr>
          <w:rFonts w:asciiTheme="minorHAnsi" w:eastAsia="Times New Roman" w:hAnsiTheme="minorHAnsi" w:cs="Open Sans"/>
          <w:snapToGrid w:val="0"/>
          <w:w w:val="110"/>
          <w:kern w:val="0"/>
          <w:lang w:eastAsia="fr-FR"/>
        </w:rPr>
        <w:t>to</w:t>
      </w:r>
      <w:proofErr w:type="spellEnd"/>
      <w:r w:rsidR="00873D7F" w:rsidRPr="003611B3">
        <w:rPr>
          <w:rFonts w:asciiTheme="minorHAnsi" w:eastAsia="Times New Roman" w:hAnsiTheme="minorHAnsi" w:cs="Open Sans"/>
          <w:snapToGrid w:val="0"/>
          <w:w w:val="110"/>
          <w:kern w:val="0"/>
          <w:lang w:eastAsia="fr-FR"/>
        </w:rPr>
        <w:t xml:space="preserve"> People“ Interreg Maas-Rhein (NL-BE-DE) </w:t>
      </w:r>
      <w:r w:rsidRPr="003611B3">
        <w:rPr>
          <w:rFonts w:asciiTheme="minorHAnsi" w:eastAsia="Times New Roman" w:hAnsiTheme="minorHAnsi" w:cs="Open Sans"/>
          <w:snapToGrid w:val="0"/>
          <w:w w:val="110"/>
          <w:kern w:val="0"/>
          <w:lang w:eastAsia="fr-FR"/>
        </w:rPr>
        <w:t>einzureichen.</w:t>
      </w:r>
    </w:p>
    <w:p w14:paraId="1DF2E5B8" w14:textId="77777777" w:rsidR="0012734B" w:rsidRPr="0012734B" w:rsidRDefault="0012734B" w:rsidP="0012734B">
      <w:pPr>
        <w:suppressAutoHyphens w:val="0"/>
        <w:autoSpaceDN/>
        <w:spacing w:after="0" w:line="240" w:lineRule="auto"/>
        <w:jc w:val="both"/>
        <w:rPr>
          <w:rFonts w:asciiTheme="minorHAnsi" w:eastAsia="Times New Roman" w:hAnsiTheme="minorHAnsi" w:cs="Open Sans"/>
          <w:snapToGrid w:val="0"/>
          <w:w w:val="110"/>
          <w:kern w:val="0"/>
          <w:sz w:val="12"/>
          <w:szCs w:val="12"/>
          <w:lang w:eastAsia="fr-FR"/>
        </w:rPr>
      </w:pPr>
    </w:p>
    <w:p w14:paraId="135566E2" w14:textId="2B725238" w:rsidR="008231DF" w:rsidRDefault="009F1EA5" w:rsidP="003611B3">
      <w:pPr>
        <w:pStyle w:val="Arnold"/>
        <w:numPr>
          <w:ilvl w:val="0"/>
          <w:numId w:val="2"/>
        </w:numPr>
        <w:spacing w:after="120" w:line="240" w:lineRule="auto"/>
        <w:ind w:left="284" w:hanging="284"/>
        <w:rPr>
          <w:rFonts w:asciiTheme="minorHAnsi" w:hAnsiTheme="minorHAnsi" w:cs="Open Sans"/>
          <w:color w:val="auto"/>
          <w:spacing w:val="0"/>
          <w:sz w:val="22"/>
          <w:szCs w:val="22"/>
        </w:rPr>
      </w:pPr>
      <w:r w:rsidRPr="003611B3">
        <w:rPr>
          <w:rFonts w:asciiTheme="minorHAnsi" w:hAnsiTheme="minorHAnsi" w:cs="Open Sans"/>
          <w:color w:val="auto"/>
          <w:spacing w:val="0"/>
          <w:sz w:val="22"/>
          <w:szCs w:val="22"/>
        </w:rPr>
        <w:t xml:space="preserve">Den Leitfaden für die Small </w:t>
      </w:r>
      <w:proofErr w:type="spellStart"/>
      <w:r w:rsidRPr="003611B3">
        <w:rPr>
          <w:rFonts w:asciiTheme="minorHAnsi" w:hAnsiTheme="minorHAnsi" w:cs="Open Sans"/>
          <w:color w:val="auto"/>
          <w:spacing w:val="0"/>
          <w:sz w:val="22"/>
          <w:szCs w:val="22"/>
        </w:rPr>
        <w:t>projects</w:t>
      </w:r>
      <w:proofErr w:type="spellEnd"/>
      <w:r w:rsidRPr="003611B3">
        <w:rPr>
          <w:rFonts w:asciiTheme="minorHAnsi" w:hAnsiTheme="minorHAnsi" w:cs="Open Sans"/>
          <w:color w:val="auto"/>
          <w:spacing w:val="0"/>
          <w:sz w:val="22"/>
          <w:szCs w:val="22"/>
        </w:rPr>
        <w:t xml:space="preserve"> „MAXI“ habe ich gelesen. Ich bin mit den Voraussetzungen zur Gewährung eines Zuschusses einverstanden.</w:t>
      </w:r>
    </w:p>
    <w:p w14:paraId="12E56CA6" w14:textId="2D3564BB" w:rsidR="003611B3" w:rsidRPr="003611B3" w:rsidRDefault="0012734B" w:rsidP="003611B3">
      <w:pPr>
        <w:pStyle w:val="Arnold"/>
        <w:numPr>
          <w:ilvl w:val="0"/>
          <w:numId w:val="2"/>
        </w:numPr>
        <w:spacing w:line="240" w:lineRule="auto"/>
        <w:ind w:left="284" w:hanging="284"/>
        <w:rPr>
          <w:rFonts w:asciiTheme="minorHAnsi" w:hAnsiTheme="minorHAnsi" w:cs="Open Sans"/>
          <w:color w:val="auto"/>
          <w:spacing w:val="0"/>
          <w:sz w:val="22"/>
          <w:szCs w:val="22"/>
        </w:rPr>
      </w:pPr>
      <w:r w:rsidRPr="003611B3">
        <w:rPr>
          <w:rFonts w:asciiTheme="minorHAnsi" w:hAnsiTheme="minorHAnsi" w:cs="Open Sans"/>
          <w:color w:val="auto"/>
          <w:spacing w:val="0"/>
          <w:sz w:val="22"/>
          <w:szCs w:val="22"/>
        </w:rPr>
        <w:t xml:space="preserve">Ich verpflichte mich, die in der eingereichten Projektbeschreibung angegebenen </w:t>
      </w:r>
      <w:r w:rsidR="00D72968">
        <w:rPr>
          <w:rFonts w:asciiTheme="minorHAnsi" w:hAnsiTheme="minorHAnsi" w:cs="Open Sans"/>
          <w:color w:val="auto"/>
          <w:spacing w:val="0"/>
          <w:sz w:val="22"/>
          <w:szCs w:val="22"/>
        </w:rPr>
        <w:t>Milestones mit den anderen genannten Partnern</w:t>
      </w:r>
      <w:r w:rsidR="003A16CC">
        <w:rPr>
          <w:rFonts w:asciiTheme="minorHAnsi" w:hAnsiTheme="minorHAnsi" w:cs="Open Sans"/>
          <w:color w:val="auto"/>
          <w:spacing w:val="0"/>
          <w:sz w:val="22"/>
          <w:szCs w:val="22"/>
        </w:rPr>
        <w:t xml:space="preserve"> gemäß den für den Small Project Fund „</w:t>
      </w:r>
      <w:proofErr w:type="spellStart"/>
      <w:r w:rsidR="003A16CC">
        <w:rPr>
          <w:rFonts w:asciiTheme="minorHAnsi" w:hAnsiTheme="minorHAnsi" w:cs="Open Sans"/>
          <w:color w:val="auto"/>
          <w:spacing w:val="0"/>
          <w:sz w:val="22"/>
          <w:szCs w:val="22"/>
        </w:rPr>
        <w:t>Peoplet</w:t>
      </w:r>
      <w:proofErr w:type="spellEnd"/>
      <w:r w:rsidR="003A16CC">
        <w:rPr>
          <w:rFonts w:asciiTheme="minorHAnsi" w:hAnsiTheme="minorHAnsi" w:cs="Open Sans"/>
          <w:color w:val="auto"/>
          <w:spacing w:val="0"/>
          <w:sz w:val="22"/>
          <w:szCs w:val="22"/>
        </w:rPr>
        <w:t xml:space="preserve"> </w:t>
      </w:r>
      <w:proofErr w:type="spellStart"/>
      <w:r w:rsidR="003A16CC">
        <w:rPr>
          <w:rFonts w:asciiTheme="minorHAnsi" w:hAnsiTheme="minorHAnsi" w:cs="Open Sans"/>
          <w:color w:val="auto"/>
          <w:spacing w:val="0"/>
          <w:sz w:val="22"/>
          <w:szCs w:val="22"/>
        </w:rPr>
        <w:t>to</w:t>
      </w:r>
      <w:proofErr w:type="spellEnd"/>
      <w:r w:rsidR="003A16CC">
        <w:rPr>
          <w:rFonts w:asciiTheme="minorHAnsi" w:hAnsiTheme="minorHAnsi" w:cs="Open Sans"/>
          <w:color w:val="auto"/>
          <w:spacing w:val="0"/>
          <w:sz w:val="22"/>
          <w:szCs w:val="22"/>
        </w:rPr>
        <w:t xml:space="preserve"> People“ Interreg Maas-Rhein (NL-BE-DE)</w:t>
      </w:r>
      <w:r w:rsidR="005C6DFD">
        <w:rPr>
          <w:rFonts w:asciiTheme="minorHAnsi" w:hAnsiTheme="minorHAnsi" w:cs="Open Sans"/>
          <w:color w:val="auto"/>
          <w:spacing w:val="0"/>
          <w:sz w:val="22"/>
          <w:szCs w:val="22"/>
        </w:rPr>
        <w:t xml:space="preserve"> gelten Kriterien und Regeln</w:t>
      </w:r>
      <w:r w:rsidR="00D72968" w:rsidRPr="003611B3">
        <w:rPr>
          <w:rFonts w:asciiTheme="minorHAnsi" w:hAnsiTheme="minorHAnsi" w:cs="Open Sans"/>
          <w:color w:val="auto"/>
          <w:spacing w:val="0"/>
          <w:sz w:val="22"/>
          <w:szCs w:val="22"/>
        </w:rPr>
        <w:t xml:space="preserve"> </w:t>
      </w:r>
      <w:r w:rsidRPr="003611B3">
        <w:rPr>
          <w:rFonts w:asciiTheme="minorHAnsi" w:hAnsiTheme="minorHAnsi" w:cs="Open Sans"/>
          <w:color w:val="auto"/>
          <w:spacing w:val="0"/>
          <w:sz w:val="22"/>
          <w:szCs w:val="22"/>
        </w:rPr>
        <w:t xml:space="preserve">zu verwirklichen und </w:t>
      </w:r>
      <w:r w:rsidR="005E1D4D">
        <w:rPr>
          <w:rFonts w:asciiTheme="minorHAnsi" w:hAnsiTheme="minorHAnsi" w:cs="Open Sans"/>
          <w:color w:val="auto"/>
          <w:spacing w:val="0"/>
          <w:sz w:val="22"/>
          <w:szCs w:val="22"/>
        </w:rPr>
        <w:t xml:space="preserve">gemeinsam </w:t>
      </w:r>
      <w:r w:rsidRPr="003611B3">
        <w:rPr>
          <w:rFonts w:asciiTheme="minorHAnsi" w:hAnsiTheme="minorHAnsi" w:cs="Open Sans"/>
          <w:color w:val="auto"/>
          <w:spacing w:val="0"/>
          <w:sz w:val="22"/>
          <w:szCs w:val="22"/>
        </w:rPr>
        <w:t xml:space="preserve">für die Umsetzung des vorgeschlagenen </w:t>
      </w:r>
      <w:r w:rsidR="005E1D4D">
        <w:rPr>
          <w:rFonts w:asciiTheme="minorHAnsi" w:hAnsiTheme="minorHAnsi" w:cs="Open Sans"/>
          <w:color w:val="auto"/>
          <w:spacing w:val="0"/>
          <w:sz w:val="22"/>
          <w:szCs w:val="22"/>
        </w:rPr>
        <w:t>Förderantrags</w:t>
      </w:r>
      <w:r w:rsidR="005E1D4D" w:rsidRPr="003611B3">
        <w:rPr>
          <w:rFonts w:asciiTheme="minorHAnsi" w:hAnsiTheme="minorHAnsi" w:cs="Open Sans"/>
          <w:color w:val="auto"/>
          <w:spacing w:val="0"/>
          <w:sz w:val="22"/>
          <w:szCs w:val="22"/>
        </w:rPr>
        <w:t xml:space="preserve"> </w:t>
      </w:r>
      <w:r w:rsidRPr="003611B3">
        <w:rPr>
          <w:rFonts w:asciiTheme="minorHAnsi" w:hAnsiTheme="minorHAnsi" w:cs="Open Sans"/>
          <w:color w:val="auto"/>
          <w:spacing w:val="0"/>
          <w:sz w:val="22"/>
          <w:szCs w:val="22"/>
        </w:rPr>
        <w:t>zu sorgen</w:t>
      </w:r>
      <w:r w:rsidR="0068118A">
        <w:rPr>
          <w:rFonts w:asciiTheme="minorHAnsi" w:hAnsiTheme="minorHAnsi" w:cs="Open Sans"/>
          <w:color w:val="auto"/>
          <w:spacing w:val="0"/>
          <w:sz w:val="22"/>
          <w:szCs w:val="22"/>
        </w:rPr>
        <w:t xml:space="preserve">, sollte dieser durch das SPF </w:t>
      </w:r>
      <w:proofErr w:type="spellStart"/>
      <w:r w:rsidR="0068118A">
        <w:rPr>
          <w:rFonts w:asciiTheme="minorHAnsi" w:hAnsiTheme="minorHAnsi" w:cs="Open Sans"/>
          <w:color w:val="auto"/>
          <w:spacing w:val="0"/>
          <w:sz w:val="22"/>
          <w:szCs w:val="22"/>
        </w:rPr>
        <w:t>Selection</w:t>
      </w:r>
      <w:proofErr w:type="spellEnd"/>
      <w:r w:rsidR="0068118A">
        <w:rPr>
          <w:rFonts w:asciiTheme="minorHAnsi" w:hAnsiTheme="minorHAnsi" w:cs="Open Sans"/>
          <w:color w:val="auto"/>
          <w:spacing w:val="0"/>
          <w:sz w:val="22"/>
          <w:szCs w:val="22"/>
        </w:rPr>
        <w:t xml:space="preserve"> Committee genehmigt werden</w:t>
      </w:r>
      <w:r w:rsidRPr="003611B3">
        <w:rPr>
          <w:rFonts w:asciiTheme="minorHAnsi" w:hAnsiTheme="minorHAnsi" w:cs="Open Sans"/>
          <w:color w:val="auto"/>
          <w:spacing w:val="0"/>
          <w:sz w:val="22"/>
          <w:szCs w:val="22"/>
        </w:rPr>
        <w:t>.</w:t>
      </w:r>
    </w:p>
    <w:p w14:paraId="271EE432" w14:textId="1FF424C0" w:rsidR="008069BC" w:rsidRPr="003611B3" w:rsidRDefault="008069BC" w:rsidP="003611B3">
      <w:pPr>
        <w:pStyle w:val="Arnold"/>
        <w:spacing w:line="240" w:lineRule="auto"/>
        <w:ind w:left="284"/>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Mit Genehmigung des Förderantrages sind die Laufzeit des </w:t>
      </w:r>
      <w:r>
        <w:rPr>
          <w:rFonts w:asciiTheme="minorHAnsi" w:hAnsiTheme="minorHAnsi" w:cs="Open Sans"/>
          <w:color w:val="auto"/>
          <w:spacing w:val="0"/>
          <w:sz w:val="22"/>
          <w:szCs w:val="22"/>
        </w:rPr>
        <w:t xml:space="preserve">Small </w:t>
      </w:r>
      <w:proofErr w:type="spellStart"/>
      <w:r>
        <w:rPr>
          <w:rFonts w:asciiTheme="minorHAnsi" w:hAnsiTheme="minorHAnsi" w:cs="Open Sans"/>
          <w:color w:val="auto"/>
          <w:spacing w:val="0"/>
          <w:sz w:val="22"/>
          <w:szCs w:val="22"/>
        </w:rPr>
        <w:t>projects</w:t>
      </w:r>
      <w:proofErr w:type="spellEnd"/>
      <w:r w:rsidRPr="0078183C">
        <w:rPr>
          <w:rFonts w:asciiTheme="minorHAnsi" w:hAnsiTheme="minorHAnsi" w:cs="Open Sans"/>
          <w:color w:val="auto"/>
          <w:spacing w:val="0"/>
          <w:sz w:val="22"/>
          <w:szCs w:val="22"/>
        </w:rPr>
        <w:t>, die erforderlichen Umsetzungs</w:t>
      </w:r>
      <w:r>
        <w:rPr>
          <w:rFonts w:asciiTheme="minorHAnsi" w:hAnsiTheme="minorHAnsi" w:cs="Open Sans"/>
          <w:color w:val="auto"/>
          <w:spacing w:val="0"/>
          <w:sz w:val="22"/>
          <w:szCs w:val="22"/>
        </w:rPr>
        <w:t>nachweise</w:t>
      </w:r>
      <w:r w:rsidRPr="007F19A7">
        <w:rPr>
          <w:rFonts w:asciiTheme="minorHAnsi" w:hAnsiTheme="minorHAnsi" w:cs="Open Sans"/>
          <w:color w:val="auto"/>
          <w:spacing w:val="0"/>
          <w:sz w:val="22"/>
          <w:szCs w:val="22"/>
        </w:rPr>
        <w:t xml:space="preserve"> je </w:t>
      </w:r>
      <w:r>
        <w:rPr>
          <w:rFonts w:asciiTheme="minorHAnsi" w:hAnsiTheme="minorHAnsi" w:cs="Open Sans"/>
          <w:color w:val="auto"/>
          <w:spacing w:val="0"/>
          <w:sz w:val="22"/>
          <w:szCs w:val="22"/>
        </w:rPr>
        <w:t>Milestone</w:t>
      </w:r>
      <w:r w:rsidRPr="0078183C">
        <w:rPr>
          <w:rFonts w:asciiTheme="minorHAnsi" w:hAnsiTheme="minorHAnsi" w:cs="Open Sans"/>
          <w:color w:val="auto"/>
          <w:spacing w:val="0"/>
          <w:sz w:val="22"/>
          <w:szCs w:val="22"/>
        </w:rPr>
        <w:t xml:space="preserve"> sowie die an die </w:t>
      </w:r>
      <w:r>
        <w:rPr>
          <w:rFonts w:asciiTheme="minorHAnsi" w:hAnsiTheme="minorHAnsi" w:cs="Open Sans"/>
          <w:color w:val="auto"/>
          <w:spacing w:val="0"/>
          <w:sz w:val="22"/>
          <w:szCs w:val="22"/>
        </w:rPr>
        <w:t>Milestones</w:t>
      </w:r>
      <w:r w:rsidRPr="0078183C">
        <w:rPr>
          <w:rFonts w:asciiTheme="minorHAnsi" w:hAnsiTheme="minorHAnsi" w:cs="Open Sans"/>
          <w:color w:val="auto"/>
          <w:spacing w:val="0"/>
          <w:sz w:val="22"/>
          <w:szCs w:val="22"/>
        </w:rPr>
        <w:t xml:space="preserve"> geknüpften </w:t>
      </w:r>
      <w:r>
        <w:rPr>
          <w:rFonts w:asciiTheme="minorHAnsi" w:hAnsiTheme="minorHAnsi" w:cs="Open Sans"/>
          <w:color w:val="auto"/>
          <w:spacing w:val="0"/>
          <w:sz w:val="22"/>
          <w:szCs w:val="22"/>
        </w:rPr>
        <w:t>Festbeträge</w:t>
      </w:r>
      <w:r w:rsidRPr="0078183C">
        <w:rPr>
          <w:rFonts w:asciiTheme="minorHAnsi" w:hAnsiTheme="minorHAnsi" w:cs="Open Sans"/>
          <w:color w:val="auto"/>
          <w:spacing w:val="0"/>
          <w:sz w:val="22"/>
          <w:szCs w:val="22"/>
        </w:rPr>
        <w:t>-Beträge für alle Partner verbindlich. Dies wird mit der Förderzusage gefestigt, die dem Leadpartner durch d</w:t>
      </w:r>
      <w:r>
        <w:rPr>
          <w:rFonts w:asciiTheme="minorHAnsi" w:hAnsiTheme="minorHAnsi" w:cs="Open Sans"/>
          <w:color w:val="auto"/>
          <w:spacing w:val="0"/>
          <w:sz w:val="22"/>
          <w:szCs w:val="22"/>
        </w:rPr>
        <w:t>as SPF-Management des Verwaltungsbüros des EVTZ EMR</w:t>
      </w:r>
      <w:r w:rsidRPr="007F19A7">
        <w:rPr>
          <w:rFonts w:asciiTheme="minorHAnsi" w:hAnsiTheme="minorHAnsi" w:cs="Open Sans"/>
          <w:color w:val="auto"/>
          <w:spacing w:val="0"/>
          <w:sz w:val="22"/>
          <w:szCs w:val="22"/>
        </w:rPr>
        <w:t xml:space="preserve"> zugestellt wird. </w:t>
      </w:r>
    </w:p>
    <w:p w14:paraId="250AB4C8" w14:textId="3E21B254" w:rsidR="004A4E79" w:rsidRDefault="004A4E79">
      <w:pPr>
        <w:suppressAutoHyphens w:val="0"/>
        <w:spacing w:line="276" w:lineRule="auto"/>
        <w:rPr>
          <w:rFonts w:asciiTheme="minorHAnsi" w:eastAsia="Times New Roman" w:hAnsiTheme="minorHAnsi" w:cs="Open Sans"/>
          <w:snapToGrid w:val="0"/>
          <w:w w:val="110"/>
          <w:kern w:val="0"/>
          <w:sz w:val="12"/>
          <w:szCs w:val="12"/>
          <w:lang w:eastAsia="fr-FR"/>
        </w:rPr>
      </w:pPr>
      <w:r>
        <w:rPr>
          <w:rFonts w:asciiTheme="minorHAnsi" w:eastAsia="Times New Roman" w:hAnsiTheme="minorHAnsi" w:cs="Open Sans"/>
          <w:snapToGrid w:val="0"/>
          <w:w w:val="110"/>
          <w:kern w:val="0"/>
          <w:sz w:val="12"/>
          <w:szCs w:val="12"/>
          <w:lang w:eastAsia="fr-FR"/>
        </w:rPr>
        <w:br w:type="page"/>
      </w:r>
    </w:p>
    <w:p w14:paraId="0987ACD0" w14:textId="6DFBB5DF" w:rsidR="003611B3" w:rsidRPr="004F0C51" w:rsidRDefault="003611B3" w:rsidP="004F0C51">
      <w:pPr>
        <w:suppressAutoHyphens w:val="0"/>
        <w:autoSpaceDN/>
        <w:spacing w:after="0" w:line="240" w:lineRule="auto"/>
        <w:ind w:left="567" w:hanging="708"/>
        <w:jc w:val="both"/>
        <w:rPr>
          <w:rFonts w:asciiTheme="minorHAnsi" w:eastAsia="Times New Roman" w:hAnsiTheme="minorHAnsi" w:cs="Open Sans"/>
          <w:snapToGrid w:val="0"/>
          <w:w w:val="110"/>
          <w:kern w:val="0"/>
          <w:sz w:val="12"/>
          <w:szCs w:val="12"/>
          <w:lang w:eastAsia="fr-FR"/>
        </w:rPr>
      </w:pPr>
    </w:p>
    <w:p w14:paraId="5DDD1A35" w14:textId="13094497" w:rsidR="0005432A" w:rsidRPr="00AB4110" w:rsidRDefault="002B6DA7">
      <w:pPr>
        <w:pStyle w:val="Arnold"/>
        <w:numPr>
          <w:ilvl w:val="0"/>
          <w:numId w:val="2"/>
        </w:numPr>
        <w:spacing w:line="240" w:lineRule="auto"/>
        <w:ind w:left="284" w:hanging="284"/>
        <w:rPr>
          <w:rFonts w:asciiTheme="minorHAnsi" w:hAnsiTheme="minorHAnsi" w:cs="Open Sans"/>
          <w:color w:val="auto"/>
          <w:spacing w:val="0"/>
          <w:sz w:val="22"/>
          <w:szCs w:val="22"/>
        </w:rPr>
      </w:pPr>
      <w:r w:rsidRPr="00AB4110">
        <w:rPr>
          <w:rFonts w:asciiTheme="minorHAnsi" w:hAnsiTheme="minorHAnsi" w:cs="Open Sans"/>
          <w:color w:val="auto"/>
          <w:spacing w:val="0"/>
          <w:sz w:val="22"/>
          <w:szCs w:val="22"/>
        </w:rPr>
        <w:t xml:space="preserve">Als Projektpartner </w:t>
      </w:r>
      <w:r w:rsidR="00D165D3" w:rsidRPr="001C115C">
        <w:rPr>
          <w:rFonts w:asciiTheme="minorHAnsi" w:hAnsiTheme="minorHAnsi" w:cs="Open Sans"/>
          <w:color w:val="auto"/>
          <w:spacing w:val="0"/>
          <w:sz w:val="22"/>
          <w:szCs w:val="22"/>
        </w:rPr>
        <w:t>verpflichte ich mich dazu</w:t>
      </w:r>
      <w:r w:rsidRPr="00AB4110">
        <w:rPr>
          <w:rFonts w:asciiTheme="minorHAnsi" w:hAnsiTheme="minorHAnsi" w:cs="Open Sans"/>
          <w:color w:val="auto"/>
          <w:spacing w:val="0"/>
          <w:sz w:val="22"/>
          <w:szCs w:val="22"/>
        </w:rPr>
        <w:t xml:space="preserve">, </w:t>
      </w:r>
    </w:p>
    <w:p w14:paraId="02909AD2" w14:textId="2354A80A" w:rsidR="002B6DA7" w:rsidRDefault="00AE6054" w:rsidP="00AE6054">
      <w:pPr>
        <w:pStyle w:val="Arnold"/>
        <w:numPr>
          <w:ilvl w:val="0"/>
          <w:numId w:val="6"/>
        </w:numPr>
        <w:spacing w:line="240" w:lineRule="auto"/>
        <w:ind w:left="714" w:hanging="357"/>
        <w:rPr>
          <w:rFonts w:asciiTheme="minorHAnsi" w:hAnsiTheme="minorHAnsi" w:cs="Open Sans"/>
          <w:color w:val="auto"/>
          <w:spacing w:val="0"/>
          <w:sz w:val="22"/>
          <w:szCs w:val="22"/>
        </w:rPr>
      </w:pPr>
      <w:r w:rsidRPr="00A332E2">
        <w:rPr>
          <w:rFonts w:asciiTheme="minorHAnsi" w:hAnsiTheme="minorHAnsi" w:cs="Open Sans"/>
          <w:color w:val="auto"/>
          <w:spacing w:val="0"/>
          <w:sz w:val="22"/>
          <w:szCs w:val="22"/>
        </w:rPr>
        <w:t xml:space="preserve">dem </w:t>
      </w:r>
      <w:r>
        <w:rPr>
          <w:rFonts w:asciiTheme="minorHAnsi" w:hAnsiTheme="minorHAnsi" w:cs="Open Sans"/>
          <w:color w:val="auto"/>
          <w:spacing w:val="0"/>
          <w:sz w:val="22"/>
          <w:szCs w:val="22"/>
        </w:rPr>
        <w:t>Leadpartner</w:t>
      </w:r>
      <w:r w:rsidR="00E76110">
        <w:rPr>
          <w:rFonts w:asciiTheme="minorHAnsi" w:hAnsiTheme="minorHAnsi" w:cs="Open Sans"/>
          <w:color w:val="auto"/>
          <w:spacing w:val="0"/>
          <w:sz w:val="22"/>
          <w:szCs w:val="22"/>
        </w:rPr>
        <w:t xml:space="preserve"> und den anderen Projektpartnern</w:t>
      </w:r>
      <w:r w:rsidRPr="00A332E2">
        <w:rPr>
          <w:rFonts w:asciiTheme="minorHAnsi" w:hAnsiTheme="minorHAnsi" w:cs="Open Sans"/>
          <w:color w:val="auto"/>
          <w:spacing w:val="0"/>
          <w:sz w:val="22"/>
          <w:szCs w:val="22"/>
        </w:rPr>
        <w:t xml:space="preserve">, den zuständigen Behörden und Einzelpersonen vor Abschluss des </w:t>
      </w:r>
      <w:r w:rsidR="003F6E26">
        <w:rPr>
          <w:rFonts w:asciiTheme="minorHAnsi" w:hAnsiTheme="minorHAnsi" w:cs="Open Sans"/>
          <w:color w:val="auto"/>
          <w:spacing w:val="0"/>
          <w:sz w:val="22"/>
          <w:szCs w:val="22"/>
        </w:rPr>
        <w:t xml:space="preserve">Small </w:t>
      </w:r>
      <w:proofErr w:type="spellStart"/>
      <w:r w:rsidR="003F6E26">
        <w:rPr>
          <w:rFonts w:asciiTheme="minorHAnsi" w:hAnsiTheme="minorHAnsi" w:cs="Open Sans"/>
          <w:color w:val="auto"/>
          <w:spacing w:val="0"/>
          <w:sz w:val="22"/>
          <w:szCs w:val="22"/>
        </w:rPr>
        <w:t>projects</w:t>
      </w:r>
      <w:proofErr w:type="spellEnd"/>
      <w:r w:rsidRPr="00A332E2">
        <w:rPr>
          <w:rFonts w:asciiTheme="minorHAnsi" w:hAnsiTheme="minorHAnsi" w:cs="Open Sans"/>
          <w:color w:val="auto"/>
          <w:spacing w:val="0"/>
          <w:sz w:val="22"/>
          <w:szCs w:val="22"/>
        </w:rPr>
        <w:t xml:space="preserve"> die Informationen zu übermitteln, die für die Erhebung von Nachweisen über die Durchführung sowie für die Erstellung des Abschlussberichts erforderlich sind</w:t>
      </w:r>
      <w:r w:rsidR="00BB45AD">
        <w:rPr>
          <w:rFonts w:asciiTheme="minorHAnsi" w:hAnsiTheme="minorHAnsi" w:cs="Open Sans"/>
          <w:color w:val="auto"/>
          <w:spacing w:val="0"/>
          <w:sz w:val="22"/>
          <w:szCs w:val="22"/>
        </w:rPr>
        <w:t>;</w:t>
      </w:r>
    </w:p>
    <w:p w14:paraId="09BCA57C" w14:textId="141B0880" w:rsidR="00BB45AD" w:rsidRDefault="00BB45AD" w:rsidP="00AE6054">
      <w:pPr>
        <w:pStyle w:val="Arnold"/>
        <w:numPr>
          <w:ilvl w:val="0"/>
          <w:numId w:val="6"/>
        </w:numPr>
        <w:spacing w:line="240" w:lineRule="auto"/>
        <w:ind w:left="714" w:hanging="357"/>
        <w:rPr>
          <w:rFonts w:asciiTheme="minorHAnsi" w:hAnsiTheme="minorHAnsi" w:cs="Open Sans"/>
          <w:color w:val="auto"/>
          <w:spacing w:val="0"/>
          <w:sz w:val="22"/>
          <w:szCs w:val="22"/>
        </w:rPr>
      </w:pPr>
      <w:r w:rsidRPr="00BB45AD">
        <w:rPr>
          <w:rFonts w:asciiTheme="minorHAnsi" w:hAnsiTheme="minorHAnsi" w:cs="Open Sans"/>
          <w:color w:val="auto"/>
          <w:spacing w:val="0"/>
          <w:sz w:val="22"/>
          <w:szCs w:val="22"/>
        </w:rPr>
        <w:t xml:space="preserve">die projektbezogenen Daten bereitzustellen, die zum Nachweis der Ergebnisse und Auswirkungen des </w:t>
      </w:r>
      <w:r>
        <w:rPr>
          <w:rFonts w:asciiTheme="minorHAnsi" w:hAnsiTheme="minorHAnsi" w:cs="Open Sans"/>
          <w:color w:val="auto"/>
          <w:spacing w:val="0"/>
          <w:sz w:val="22"/>
          <w:szCs w:val="22"/>
        </w:rPr>
        <w:t xml:space="preserve">Small </w:t>
      </w:r>
      <w:proofErr w:type="spellStart"/>
      <w:r>
        <w:rPr>
          <w:rFonts w:asciiTheme="minorHAnsi" w:hAnsiTheme="minorHAnsi" w:cs="Open Sans"/>
          <w:color w:val="auto"/>
          <w:spacing w:val="0"/>
          <w:sz w:val="22"/>
          <w:szCs w:val="22"/>
        </w:rPr>
        <w:t>projects</w:t>
      </w:r>
      <w:proofErr w:type="spellEnd"/>
      <w:r w:rsidRPr="00BB45AD">
        <w:rPr>
          <w:rFonts w:asciiTheme="minorHAnsi" w:hAnsiTheme="minorHAnsi" w:cs="Open Sans"/>
          <w:color w:val="auto"/>
          <w:spacing w:val="0"/>
          <w:sz w:val="22"/>
          <w:szCs w:val="22"/>
        </w:rPr>
        <w:t xml:space="preserve"> erforderlich sind;</w:t>
      </w:r>
    </w:p>
    <w:p w14:paraId="25CF007D" w14:textId="01DC01D7" w:rsidR="0043244A" w:rsidRPr="00AE6054" w:rsidRDefault="0043244A" w:rsidP="00A332E2">
      <w:pPr>
        <w:pStyle w:val="Arnold"/>
        <w:numPr>
          <w:ilvl w:val="0"/>
          <w:numId w:val="6"/>
        </w:numPr>
        <w:spacing w:line="240" w:lineRule="auto"/>
        <w:ind w:left="714" w:hanging="357"/>
        <w:rPr>
          <w:rFonts w:asciiTheme="minorHAnsi" w:hAnsiTheme="minorHAnsi" w:cs="Open Sans"/>
          <w:color w:val="auto"/>
          <w:spacing w:val="0"/>
          <w:sz w:val="22"/>
          <w:szCs w:val="22"/>
        </w:rPr>
      </w:pPr>
      <w:r w:rsidRPr="0043244A">
        <w:rPr>
          <w:rFonts w:asciiTheme="minorHAnsi" w:hAnsiTheme="minorHAnsi" w:cs="Open Sans"/>
          <w:color w:val="auto"/>
          <w:spacing w:val="0"/>
          <w:sz w:val="22"/>
          <w:szCs w:val="22"/>
        </w:rPr>
        <w:t xml:space="preserve">den </w:t>
      </w:r>
      <w:r>
        <w:rPr>
          <w:rFonts w:asciiTheme="minorHAnsi" w:hAnsiTheme="minorHAnsi" w:cs="Open Sans"/>
          <w:color w:val="auto"/>
          <w:spacing w:val="0"/>
          <w:sz w:val="22"/>
          <w:szCs w:val="22"/>
        </w:rPr>
        <w:t>Leadpartner</w:t>
      </w:r>
      <w:r w:rsidRPr="0043244A">
        <w:rPr>
          <w:rFonts w:asciiTheme="minorHAnsi" w:hAnsiTheme="minorHAnsi" w:cs="Open Sans"/>
          <w:color w:val="auto"/>
          <w:spacing w:val="0"/>
          <w:sz w:val="22"/>
          <w:szCs w:val="22"/>
        </w:rPr>
        <w:t xml:space="preserve"> unverzüglich zu informieren, wenn sich herausstellt, dass das im Antragsformular beschriebene Ziel der Finanzhilfe nicht erreicht werden kann.</w:t>
      </w:r>
    </w:p>
    <w:p w14:paraId="6C81700D" w14:textId="77777777" w:rsidR="002B6DA7" w:rsidRPr="00A332E2" w:rsidRDefault="002B6DA7" w:rsidP="00A332E2">
      <w:pPr>
        <w:suppressAutoHyphens w:val="0"/>
        <w:autoSpaceDN/>
        <w:spacing w:after="0" w:line="240" w:lineRule="auto"/>
        <w:ind w:left="567" w:hanging="708"/>
        <w:jc w:val="both"/>
        <w:rPr>
          <w:rFonts w:asciiTheme="minorHAnsi" w:eastAsia="Times New Roman" w:hAnsiTheme="minorHAnsi" w:cs="Open Sans"/>
          <w:snapToGrid w:val="0"/>
          <w:w w:val="110"/>
          <w:kern w:val="0"/>
          <w:sz w:val="12"/>
          <w:szCs w:val="12"/>
          <w:lang w:eastAsia="fr-FR"/>
        </w:rPr>
      </w:pPr>
    </w:p>
    <w:p w14:paraId="2C2B644C" w14:textId="300C7282" w:rsidR="00ED5627" w:rsidRPr="0078183C" w:rsidRDefault="00ED5627" w:rsidP="001C115C">
      <w:pPr>
        <w:pStyle w:val="Arnold"/>
        <w:numPr>
          <w:ilvl w:val="0"/>
          <w:numId w:val="2"/>
        </w:numPr>
        <w:spacing w:after="120" w:line="240" w:lineRule="auto"/>
        <w:ind w:left="284" w:hanging="284"/>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Ich </w:t>
      </w:r>
      <w:r w:rsidR="00CD7327">
        <w:rPr>
          <w:rFonts w:asciiTheme="minorHAnsi" w:hAnsiTheme="minorHAnsi" w:cs="Open Sans"/>
          <w:color w:val="auto"/>
          <w:spacing w:val="0"/>
          <w:sz w:val="22"/>
          <w:szCs w:val="22"/>
        </w:rPr>
        <w:t>nehme zur Kenntnis, dass der Leadpartner</w:t>
      </w:r>
      <w:r w:rsidRPr="0078183C">
        <w:rPr>
          <w:rFonts w:asciiTheme="minorHAnsi" w:hAnsiTheme="minorHAnsi" w:cs="Open Sans"/>
          <w:color w:val="auto"/>
          <w:spacing w:val="0"/>
          <w:sz w:val="22"/>
          <w:szCs w:val="22"/>
        </w:rPr>
        <w:t xml:space="preserve">, innerhalb von </w:t>
      </w:r>
      <w:r w:rsidRPr="003D5632">
        <w:rPr>
          <w:rFonts w:asciiTheme="minorHAnsi" w:hAnsiTheme="minorHAnsi" w:cs="Open Sans"/>
          <w:color w:val="auto"/>
          <w:spacing w:val="0"/>
          <w:sz w:val="22"/>
          <w:szCs w:val="22"/>
        </w:rPr>
        <w:t>15 Werktagen</w:t>
      </w:r>
      <w:r w:rsidRPr="0078183C">
        <w:rPr>
          <w:rFonts w:asciiTheme="minorHAnsi" w:hAnsiTheme="minorHAnsi" w:cs="Open Sans"/>
          <w:color w:val="auto"/>
          <w:spacing w:val="0"/>
          <w:sz w:val="22"/>
          <w:szCs w:val="22"/>
        </w:rPr>
        <w:t xml:space="preserve"> nach Eingang der Zahlung durch </w:t>
      </w:r>
      <w:r>
        <w:rPr>
          <w:rFonts w:asciiTheme="minorHAnsi" w:hAnsiTheme="minorHAnsi" w:cs="Open Sans"/>
          <w:color w:val="auto"/>
          <w:spacing w:val="0"/>
          <w:sz w:val="22"/>
          <w:szCs w:val="22"/>
        </w:rPr>
        <w:t>den EVTZ</w:t>
      </w:r>
      <w:r w:rsidRPr="0078183C">
        <w:rPr>
          <w:rFonts w:asciiTheme="minorHAnsi" w:hAnsiTheme="minorHAnsi" w:cs="Open Sans"/>
          <w:color w:val="auto"/>
          <w:spacing w:val="0"/>
          <w:sz w:val="22"/>
          <w:szCs w:val="22"/>
        </w:rPr>
        <w:t xml:space="preserve"> Euregio Maas-Rhein und nach Erhalt der Übersicht der je Partner gewährten Förderbeträge, die </w:t>
      </w:r>
      <w:r w:rsidR="006E2AE7">
        <w:rPr>
          <w:rFonts w:asciiTheme="minorHAnsi" w:hAnsiTheme="minorHAnsi" w:cs="Open Sans"/>
          <w:color w:val="auto"/>
          <w:spacing w:val="0"/>
          <w:sz w:val="22"/>
          <w:szCs w:val="22"/>
        </w:rPr>
        <w:t xml:space="preserve">mir geschuldeten </w:t>
      </w:r>
      <w:r w:rsidRPr="0078183C">
        <w:rPr>
          <w:rFonts w:asciiTheme="minorHAnsi" w:hAnsiTheme="minorHAnsi" w:cs="Open Sans"/>
          <w:color w:val="auto"/>
          <w:spacing w:val="0"/>
          <w:sz w:val="22"/>
          <w:szCs w:val="22"/>
        </w:rPr>
        <w:t xml:space="preserve">EFRE-Fördermittel an </w:t>
      </w:r>
      <w:r w:rsidR="004D5469">
        <w:rPr>
          <w:rFonts w:asciiTheme="minorHAnsi" w:hAnsiTheme="minorHAnsi" w:cs="Open Sans"/>
          <w:color w:val="auto"/>
          <w:spacing w:val="0"/>
          <w:sz w:val="22"/>
          <w:szCs w:val="22"/>
        </w:rPr>
        <w:t>mich</w:t>
      </w:r>
      <w:r w:rsidRPr="0078183C">
        <w:rPr>
          <w:rFonts w:asciiTheme="minorHAnsi" w:hAnsiTheme="minorHAnsi" w:cs="Open Sans"/>
          <w:color w:val="auto"/>
          <w:spacing w:val="0"/>
          <w:sz w:val="22"/>
          <w:szCs w:val="22"/>
        </w:rPr>
        <w:t xml:space="preserve"> weiterzuleiten</w:t>
      </w:r>
      <w:r>
        <w:rPr>
          <w:rFonts w:asciiTheme="minorHAnsi" w:hAnsiTheme="minorHAnsi" w:cs="Open Sans"/>
          <w:color w:val="auto"/>
          <w:spacing w:val="0"/>
          <w:sz w:val="22"/>
          <w:szCs w:val="22"/>
        </w:rPr>
        <w:t>.</w:t>
      </w:r>
    </w:p>
    <w:p w14:paraId="15381C75" w14:textId="11236CD9" w:rsidR="009F3A79" w:rsidRPr="00D11A91" w:rsidRDefault="00AB6136" w:rsidP="001C115C">
      <w:pPr>
        <w:pStyle w:val="Arnold"/>
        <w:numPr>
          <w:ilvl w:val="0"/>
          <w:numId w:val="2"/>
        </w:numPr>
        <w:spacing w:after="120" w:line="240" w:lineRule="auto"/>
        <w:ind w:left="284" w:hanging="284"/>
        <w:rPr>
          <w:rFonts w:asciiTheme="minorHAnsi" w:hAnsiTheme="minorHAnsi" w:cs="Open Sans"/>
          <w:color w:val="auto"/>
          <w:spacing w:val="0"/>
          <w:sz w:val="22"/>
          <w:szCs w:val="22"/>
        </w:rPr>
      </w:pPr>
      <w:r w:rsidRPr="00940262">
        <w:rPr>
          <w:rFonts w:asciiTheme="minorHAnsi" w:hAnsiTheme="minorHAnsi" w:cs="Open Sans"/>
          <w:color w:val="auto"/>
          <w:spacing w:val="0"/>
          <w:sz w:val="22"/>
          <w:szCs w:val="22"/>
        </w:rPr>
        <w:t xml:space="preserve">Der Leadpartner trägt dafür Sorge, dass alle seitens des EVTZ Euregio Maas-Rhein zu Unrecht erhaltenen Beträge umgehend an den EVTZ Euregio Maas-Rhein, verantwortliche Organisation für den Small Project Fund „People </w:t>
      </w:r>
      <w:proofErr w:type="spellStart"/>
      <w:r w:rsidRPr="00940262">
        <w:rPr>
          <w:rFonts w:asciiTheme="minorHAnsi" w:hAnsiTheme="minorHAnsi" w:cs="Open Sans"/>
          <w:color w:val="auto"/>
          <w:spacing w:val="0"/>
          <w:sz w:val="22"/>
          <w:szCs w:val="22"/>
        </w:rPr>
        <w:t>to</w:t>
      </w:r>
      <w:proofErr w:type="spellEnd"/>
      <w:r w:rsidRPr="00940262">
        <w:rPr>
          <w:rFonts w:asciiTheme="minorHAnsi" w:hAnsiTheme="minorHAnsi" w:cs="Open Sans"/>
          <w:color w:val="auto"/>
          <w:spacing w:val="0"/>
          <w:sz w:val="22"/>
          <w:szCs w:val="22"/>
        </w:rPr>
        <w:t xml:space="preserve"> People“ Interreg Maas-Rhein (NL-BE-DE), zurückgezahlt werden.</w:t>
      </w:r>
    </w:p>
    <w:p w14:paraId="01B7A9E7" w14:textId="3B2C97C1" w:rsidR="0012734B" w:rsidRPr="001C115C" w:rsidRDefault="00486038" w:rsidP="001C115C">
      <w:pPr>
        <w:pStyle w:val="Arnold"/>
        <w:numPr>
          <w:ilvl w:val="0"/>
          <w:numId w:val="2"/>
        </w:numPr>
        <w:spacing w:after="120" w:line="240" w:lineRule="auto"/>
        <w:ind w:left="284" w:hanging="284"/>
        <w:rPr>
          <w:rFonts w:asciiTheme="minorHAnsi" w:hAnsiTheme="minorHAnsi" w:cs="Open Sans"/>
          <w:color w:val="auto"/>
          <w:spacing w:val="0"/>
          <w:sz w:val="22"/>
          <w:szCs w:val="22"/>
        </w:rPr>
      </w:pPr>
      <w:r w:rsidRPr="004F0C51">
        <w:rPr>
          <w:rFonts w:asciiTheme="minorHAnsi" w:hAnsiTheme="minorHAnsi" w:cs="Open Sans"/>
          <w:color w:val="auto"/>
          <w:spacing w:val="0"/>
          <w:sz w:val="22"/>
          <w:szCs w:val="22"/>
        </w:rPr>
        <w:t>Ich verpflichte mich, alle Akten und Belege im Zusammenhang mit diesem Förderprojekt als Originalunterlagen, als beglaubigte Kopie des Originals oder auf allgemein anerkannten Datenträgern (bis zu dem in der Förderzusage angegebenen Zeitpunkt) aufzubewahren, jede technische, Verwaltungs- oder Finanzkontrolle von Belegen und/oder vor Ort durch jede vom SPF-Management des Verwaltungsbüros des EVTZ EMR bzw. Kooperationsprogramm Interreg Maas-Rhein (NL-BE-DE) ordnungsgemäß beauftragte Behörde zu akzeptieren</w:t>
      </w:r>
    </w:p>
    <w:p w14:paraId="063EA57B" w14:textId="03B06967" w:rsidR="0012734B" w:rsidRPr="001C115C" w:rsidRDefault="0012734B" w:rsidP="001C115C">
      <w:pPr>
        <w:pStyle w:val="Arnold"/>
        <w:numPr>
          <w:ilvl w:val="0"/>
          <w:numId w:val="2"/>
        </w:numPr>
        <w:spacing w:after="120" w:line="240" w:lineRule="auto"/>
        <w:ind w:left="284" w:hanging="284"/>
        <w:rPr>
          <w:rFonts w:asciiTheme="minorHAnsi" w:hAnsiTheme="minorHAnsi" w:cs="Open Sans"/>
          <w:color w:val="auto"/>
          <w:spacing w:val="0"/>
          <w:sz w:val="22"/>
          <w:szCs w:val="22"/>
        </w:rPr>
      </w:pPr>
      <w:r w:rsidRPr="004F0C51">
        <w:rPr>
          <w:rFonts w:asciiTheme="minorHAnsi" w:hAnsiTheme="minorHAnsi" w:cs="Open Sans"/>
          <w:color w:val="auto"/>
          <w:spacing w:val="0"/>
          <w:sz w:val="22"/>
          <w:szCs w:val="22"/>
        </w:rPr>
        <w:t xml:space="preserve">Ich verpflichte mich, die gewährten Mittel unter Einhaltung der Wettbewerbsregeln und der für die Vergabe öffentlicher Aufträge geltenden Vorschriften </w:t>
      </w:r>
      <w:r w:rsidR="00F066B8" w:rsidRPr="004F0C51">
        <w:rPr>
          <w:rFonts w:asciiTheme="minorHAnsi" w:hAnsiTheme="minorHAnsi" w:cs="Open Sans"/>
          <w:color w:val="auto"/>
          <w:spacing w:val="0"/>
          <w:sz w:val="22"/>
          <w:szCs w:val="22"/>
        </w:rPr>
        <w:t xml:space="preserve">(interne, nationale, europäische und programmspezifische Vorschriften, sofern vorhanden) </w:t>
      </w:r>
      <w:r w:rsidRPr="004F0C51">
        <w:rPr>
          <w:rFonts w:asciiTheme="minorHAnsi" w:hAnsiTheme="minorHAnsi" w:cs="Open Sans"/>
          <w:color w:val="auto"/>
          <w:spacing w:val="0"/>
          <w:sz w:val="22"/>
          <w:szCs w:val="22"/>
        </w:rPr>
        <w:t>zu verwalten.</w:t>
      </w:r>
    </w:p>
    <w:p w14:paraId="57E48CC1" w14:textId="7D87FE3D" w:rsidR="0012734B" w:rsidRPr="001C115C" w:rsidRDefault="0012734B" w:rsidP="001C115C">
      <w:pPr>
        <w:pStyle w:val="Arnold"/>
        <w:numPr>
          <w:ilvl w:val="0"/>
          <w:numId w:val="2"/>
        </w:numPr>
        <w:spacing w:after="120" w:line="240" w:lineRule="auto"/>
        <w:ind w:left="284" w:hanging="284"/>
        <w:rPr>
          <w:rFonts w:asciiTheme="minorHAnsi" w:hAnsiTheme="minorHAnsi" w:cs="Open Sans"/>
          <w:color w:val="auto"/>
          <w:spacing w:val="0"/>
          <w:sz w:val="22"/>
          <w:szCs w:val="22"/>
        </w:rPr>
      </w:pPr>
      <w:r w:rsidRPr="004F0C51">
        <w:rPr>
          <w:rFonts w:asciiTheme="minorHAnsi" w:hAnsiTheme="minorHAnsi" w:cs="Open Sans"/>
          <w:color w:val="auto"/>
          <w:spacing w:val="0"/>
          <w:sz w:val="22"/>
          <w:szCs w:val="22"/>
        </w:rPr>
        <w:t xml:space="preserve">Ich verpflichte mich, die Informations- und Publizitätsvorschriften der EU bezüglich der EU-Kofinanzierung gemäß dem Handbuch </w:t>
      </w:r>
      <w:r w:rsidR="00F066B8" w:rsidRPr="004F0C51">
        <w:rPr>
          <w:rFonts w:asciiTheme="minorHAnsi" w:hAnsiTheme="minorHAnsi" w:cs="Open Sans"/>
          <w:color w:val="auto"/>
          <w:spacing w:val="0"/>
          <w:sz w:val="22"/>
          <w:szCs w:val="22"/>
        </w:rPr>
        <w:t>„</w:t>
      </w:r>
      <w:r w:rsidRPr="004F0C51">
        <w:rPr>
          <w:rFonts w:asciiTheme="minorHAnsi" w:hAnsiTheme="minorHAnsi" w:cs="Open Sans"/>
          <w:color w:val="auto"/>
          <w:spacing w:val="0"/>
          <w:sz w:val="22"/>
          <w:szCs w:val="22"/>
        </w:rPr>
        <w:t xml:space="preserve">Kommunikation </w:t>
      </w:r>
      <w:r w:rsidR="00F066B8" w:rsidRPr="004F0C51">
        <w:rPr>
          <w:rFonts w:asciiTheme="minorHAnsi" w:hAnsiTheme="minorHAnsi" w:cs="Open Sans"/>
          <w:color w:val="auto"/>
          <w:spacing w:val="0"/>
          <w:sz w:val="22"/>
          <w:szCs w:val="22"/>
        </w:rPr>
        <w:t>im Small Project Fund“</w:t>
      </w:r>
      <w:r w:rsidRPr="004F0C51">
        <w:rPr>
          <w:rFonts w:asciiTheme="minorHAnsi" w:hAnsiTheme="minorHAnsi" w:cs="Open Sans"/>
          <w:color w:val="auto"/>
          <w:spacing w:val="0"/>
          <w:sz w:val="22"/>
          <w:szCs w:val="22"/>
        </w:rPr>
        <w:t xml:space="preserve"> einzuhalten.</w:t>
      </w:r>
    </w:p>
    <w:p w14:paraId="7B4BC90E" w14:textId="104EB9AA" w:rsidR="00D2408E" w:rsidRPr="001C115C" w:rsidRDefault="0012734B" w:rsidP="001C115C">
      <w:pPr>
        <w:pStyle w:val="Arnold"/>
        <w:numPr>
          <w:ilvl w:val="0"/>
          <w:numId w:val="2"/>
        </w:numPr>
        <w:spacing w:after="120" w:line="240" w:lineRule="auto"/>
        <w:ind w:left="284" w:hanging="284"/>
        <w:rPr>
          <w:rFonts w:asciiTheme="minorHAnsi" w:hAnsiTheme="minorHAnsi" w:cs="Open Sans"/>
          <w:color w:val="auto"/>
          <w:spacing w:val="0"/>
          <w:sz w:val="22"/>
          <w:szCs w:val="22"/>
        </w:rPr>
      </w:pPr>
      <w:r w:rsidRPr="004F0C51">
        <w:rPr>
          <w:rFonts w:asciiTheme="minorHAnsi" w:hAnsiTheme="minorHAnsi" w:cs="Open Sans"/>
          <w:color w:val="auto"/>
          <w:spacing w:val="0"/>
          <w:sz w:val="22"/>
          <w:szCs w:val="22"/>
        </w:rPr>
        <w:t>Ich verpflichte mich, mich an die EU-Politik in Sachen Umwelt, nachhaltige Entwicklung</w:t>
      </w:r>
      <w:r w:rsidR="00BC3F73" w:rsidRPr="004F0C51">
        <w:rPr>
          <w:rFonts w:asciiTheme="minorHAnsi" w:hAnsiTheme="minorHAnsi" w:cs="Open Sans"/>
          <w:color w:val="auto"/>
          <w:spacing w:val="0"/>
          <w:sz w:val="22"/>
          <w:szCs w:val="22"/>
        </w:rPr>
        <w:t xml:space="preserve">, Gleichhaltung der Geschlechter und Nicht-Diskriminierung </w:t>
      </w:r>
      <w:r w:rsidRPr="004F0C51">
        <w:rPr>
          <w:rFonts w:asciiTheme="minorHAnsi" w:hAnsiTheme="minorHAnsi" w:cs="Open Sans"/>
          <w:color w:val="auto"/>
          <w:spacing w:val="0"/>
          <w:sz w:val="22"/>
          <w:szCs w:val="22"/>
        </w:rPr>
        <w:t>zu halten.</w:t>
      </w:r>
    </w:p>
    <w:p w14:paraId="7644878A" w14:textId="06D1F4FE" w:rsidR="0012734B" w:rsidRPr="001C115C" w:rsidRDefault="008A21AA" w:rsidP="001C115C">
      <w:pPr>
        <w:pStyle w:val="Arnold"/>
        <w:numPr>
          <w:ilvl w:val="0"/>
          <w:numId w:val="2"/>
        </w:numPr>
        <w:spacing w:after="120" w:line="240" w:lineRule="auto"/>
        <w:ind w:left="284" w:hanging="284"/>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Ich bestätige, dass keine Ausgaben im Zusammenhang mit dem oben genannten </w:t>
      </w:r>
      <w:r>
        <w:rPr>
          <w:rFonts w:asciiTheme="minorHAnsi" w:hAnsiTheme="minorHAnsi" w:cs="Open Sans"/>
          <w:color w:val="auto"/>
          <w:spacing w:val="0"/>
          <w:sz w:val="22"/>
          <w:szCs w:val="22"/>
        </w:rPr>
        <w:t xml:space="preserve">Small </w:t>
      </w:r>
      <w:proofErr w:type="spellStart"/>
      <w:r>
        <w:rPr>
          <w:rFonts w:asciiTheme="minorHAnsi" w:hAnsiTheme="minorHAnsi" w:cs="Open Sans"/>
          <w:color w:val="auto"/>
          <w:spacing w:val="0"/>
          <w:sz w:val="22"/>
          <w:szCs w:val="22"/>
        </w:rPr>
        <w:t>p</w:t>
      </w:r>
      <w:r w:rsidRPr="007F19A7">
        <w:rPr>
          <w:rFonts w:asciiTheme="minorHAnsi" w:hAnsiTheme="minorHAnsi" w:cs="Open Sans"/>
          <w:color w:val="auto"/>
          <w:spacing w:val="0"/>
          <w:sz w:val="22"/>
          <w:szCs w:val="22"/>
        </w:rPr>
        <w:t>roje</w:t>
      </w:r>
      <w:r>
        <w:rPr>
          <w:rFonts w:asciiTheme="minorHAnsi" w:hAnsiTheme="minorHAnsi" w:cs="Open Sans"/>
          <w:color w:val="auto"/>
          <w:spacing w:val="0"/>
          <w:sz w:val="22"/>
          <w:szCs w:val="22"/>
        </w:rPr>
        <w:t>c</w:t>
      </w:r>
      <w:r w:rsidRPr="007F19A7">
        <w:rPr>
          <w:rFonts w:asciiTheme="minorHAnsi" w:hAnsiTheme="minorHAnsi" w:cs="Open Sans"/>
          <w:color w:val="auto"/>
          <w:spacing w:val="0"/>
          <w:sz w:val="22"/>
          <w:szCs w:val="22"/>
        </w:rPr>
        <w:t>t</w:t>
      </w:r>
      <w:proofErr w:type="spellEnd"/>
      <w:r w:rsidRPr="007F19A7">
        <w:rPr>
          <w:rFonts w:asciiTheme="minorHAnsi" w:hAnsiTheme="minorHAnsi" w:cs="Open Sans"/>
          <w:color w:val="auto"/>
          <w:spacing w:val="0"/>
          <w:sz w:val="22"/>
          <w:szCs w:val="22"/>
        </w:rPr>
        <w:t xml:space="preserve"> durch ein anderes EU-finanziertes Programm finanziert wurden, werden oder werden sollen. </w:t>
      </w:r>
    </w:p>
    <w:p w14:paraId="1EB4D741" w14:textId="13E0E8E7" w:rsidR="0012734B" w:rsidRPr="001C115C" w:rsidRDefault="0012734B" w:rsidP="001C115C">
      <w:pPr>
        <w:pStyle w:val="Arnold"/>
        <w:numPr>
          <w:ilvl w:val="0"/>
          <w:numId w:val="2"/>
        </w:numPr>
        <w:spacing w:after="120" w:line="240" w:lineRule="auto"/>
        <w:ind w:left="284" w:hanging="284"/>
        <w:rPr>
          <w:rFonts w:asciiTheme="minorHAnsi" w:hAnsiTheme="minorHAnsi" w:cs="Open Sans"/>
          <w:color w:val="auto"/>
          <w:spacing w:val="0"/>
          <w:sz w:val="22"/>
          <w:szCs w:val="22"/>
        </w:rPr>
      </w:pPr>
      <w:r w:rsidRPr="004F0C51">
        <w:rPr>
          <w:rFonts w:asciiTheme="minorHAnsi" w:hAnsiTheme="minorHAnsi" w:cs="Open Sans"/>
          <w:color w:val="auto"/>
          <w:spacing w:val="0"/>
          <w:sz w:val="22"/>
          <w:szCs w:val="22"/>
        </w:rPr>
        <w:t>Ich bestätige, dass die bereitgestellten Finanzierungen nicht im Rahmen anderer EU-Projekte eingesetzt werden oder eingesetzt werden sollen.</w:t>
      </w:r>
    </w:p>
    <w:p w14:paraId="026E4913" w14:textId="1D73D27E" w:rsidR="006347FD" w:rsidRPr="001C115C" w:rsidRDefault="0012734B" w:rsidP="001C115C">
      <w:pPr>
        <w:pStyle w:val="Arnold"/>
        <w:numPr>
          <w:ilvl w:val="0"/>
          <w:numId w:val="2"/>
        </w:numPr>
        <w:spacing w:after="120" w:line="240" w:lineRule="auto"/>
        <w:ind w:left="284" w:hanging="284"/>
        <w:rPr>
          <w:rFonts w:asciiTheme="minorHAnsi" w:hAnsiTheme="minorHAnsi" w:cs="Open Sans"/>
          <w:color w:val="auto"/>
          <w:spacing w:val="0"/>
          <w:sz w:val="22"/>
          <w:szCs w:val="22"/>
        </w:rPr>
      </w:pPr>
      <w:r w:rsidRPr="004F0C51">
        <w:rPr>
          <w:rFonts w:asciiTheme="minorHAnsi" w:hAnsiTheme="minorHAnsi" w:cs="Open Sans"/>
          <w:color w:val="auto"/>
          <w:spacing w:val="0"/>
          <w:sz w:val="22"/>
          <w:szCs w:val="22"/>
        </w:rPr>
        <w:t>Ich bestätige, dass die Finanzierung des genehmigten Gesamtbudgets gesichert ist, d.h. dass - neben den vorgesehenen EU-Fördermitteln – die Finanzierung mit eventueller Kofinanzierung und entsprechenden Eigenmitteln gänzlich ausgeglichen wird.</w:t>
      </w:r>
    </w:p>
    <w:p w14:paraId="72C4E974" w14:textId="19179F2F" w:rsidR="006347FD" w:rsidRPr="00872AE3" w:rsidRDefault="006347FD" w:rsidP="00872AE3">
      <w:pPr>
        <w:pStyle w:val="Arnold"/>
        <w:numPr>
          <w:ilvl w:val="0"/>
          <w:numId w:val="2"/>
        </w:numPr>
        <w:spacing w:line="240" w:lineRule="auto"/>
        <w:ind w:left="284" w:hanging="284"/>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Ich bescheinige hiermit, dass „(</w:t>
      </w:r>
      <w:r w:rsidRPr="006347FD">
        <w:rPr>
          <w:rFonts w:asciiTheme="minorHAnsi" w:hAnsiTheme="minorHAnsi" w:cs="Open Sans"/>
          <w:i/>
          <w:iCs/>
          <w:color w:val="auto"/>
          <w:spacing w:val="0"/>
          <w:sz w:val="22"/>
          <w:szCs w:val="22"/>
          <w:highlight w:val="lightGray"/>
        </w:rPr>
        <w:t>Name des Projektpartners</w:t>
      </w:r>
      <w:r w:rsidRPr="0078183C">
        <w:rPr>
          <w:rFonts w:asciiTheme="minorHAnsi" w:hAnsiTheme="minorHAnsi" w:cs="Open Sans"/>
          <w:color w:val="auto"/>
          <w:spacing w:val="0"/>
          <w:sz w:val="22"/>
          <w:szCs w:val="22"/>
        </w:rPr>
        <w:t>)“ sich nicht in einem Konkursverfahren befindet, voll geschäftsfähig und finanziell zuverlässig ist sowie dass deren/dessen Gründung und Tätigkeiten mit den jeweiligen nationalen Rechtsvorschriften im Einklang stehen.</w:t>
      </w:r>
    </w:p>
    <w:p w14:paraId="531ECD34" w14:textId="6EA58226" w:rsidR="001C115C" w:rsidRDefault="001C115C">
      <w:pPr>
        <w:suppressAutoHyphens w:val="0"/>
        <w:spacing w:line="276" w:lineRule="auto"/>
        <w:rPr>
          <w:rFonts w:asciiTheme="minorHAnsi" w:eastAsia="Times New Roman" w:hAnsiTheme="minorHAnsi" w:cs="Open Sans"/>
          <w:snapToGrid w:val="0"/>
          <w:w w:val="110"/>
          <w:kern w:val="0"/>
          <w:sz w:val="12"/>
          <w:szCs w:val="12"/>
          <w:lang w:eastAsia="fr-FR"/>
        </w:rPr>
      </w:pPr>
      <w:r>
        <w:rPr>
          <w:rFonts w:asciiTheme="minorHAnsi" w:eastAsia="Times New Roman" w:hAnsiTheme="minorHAnsi" w:cs="Open Sans"/>
          <w:snapToGrid w:val="0"/>
          <w:w w:val="110"/>
          <w:kern w:val="0"/>
          <w:sz w:val="12"/>
          <w:szCs w:val="12"/>
          <w:lang w:eastAsia="fr-FR"/>
        </w:rPr>
        <w:br w:type="page"/>
      </w:r>
    </w:p>
    <w:p w14:paraId="5E7EDFCB" w14:textId="77777777" w:rsidR="0012734B" w:rsidRPr="0012734B" w:rsidRDefault="0012734B" w:rsidP="0012734B">
      <w:pPr>
        <w:suppressAutoHyphens w:val="0"/>
        <w:autoSpaceDN/>
        <w:spacing w:after="0" w:line="240" w:lineRule="auto"/>
        <w:jc w:val="both"/>
        <w:rPr>
          <w:rFonts w:asciiTheme="minorHAnsi" w:eastAsia="Times New Roman" w:hAnsiTheme="minorHAnsi" w:cs="Open Sans"/>
          <w:snapToGrid w:val="0"/>
          <w:w w:val="110"/>
          <w:kern w:val="0"/>
          <w:sz w:val="12"/>
          <w:szCs w:val="12"/>
          <w:lang w:eastAsia="fr-FR"/>
        </w:rPr>
      </w:pPr>
    </w:p>
    <w:p w14:paraId="74380FBC" w14:textId="70DB9028" w:rsidR="0012734B" w:rsidRPr="001C115C" w:rsidRDefault="0012734B" w:rsidP="001C115C">
      <w:pPr>
        <w:pStyle w:val="Arnold"/>
        <w:numPr>
          <w:ilvl w:val="0"/>
          <w:numId w:val="2"/>
        </w:numPr>
        <w:spacing w:after="120" w:line="240" w:lineRule="auto"/>
        <w:ind w:left="284" w:hanging="284"/>
        <w:rPr>
          <w:rFonts w:asciiTheme="minorHAnsi" w:hAnsiTheme="minorHAnsi" w:cs="Open Sans"/>
          <w:color w:val="auto"/>
          <w:spacing w:val="0"/>
          <w:sz w:val="22"/>
          <w:szCs w:val="22"/>
        </w:rPr>
      </w:pPr>
      <w:r w:rsidRPr="004F0C51">
        <w:rPr>
          <w:rFonts w:asciiTheme="minorHAnsi" w:hAnsiTheme="minorHAnsi" w:cs="Open Sans"/>
          <w:color w:val="auto"/>
          <w:spacing w:val="0"/>
          <w:sz w:val="22"/>
          <w:szCs w:val="22"/>
        </w:rPr>
        <w:t>Ich bescheinige hiermit das steuer- und sozialrechtlich ordnungsgemäße Verhalten der von mir vertretenen Einrichtung</w:t>
      </w:r>
      <w:r w:rsidRPr="001C115C">
        <w:rPr>
          <w:rFonts w:asciiTheme="minorHAnsi" w:hAnsiTheme="minorHAnsi" w:cs="Open Sans"/>
          <w:color w:val="auto"/>
          <w:spacing w:val="0"/>
          <w:sz w:val="22"/>
          <w:szCs w:val="22"/>
        </w:rPr>
        <w:t>.</w:t>
      </w:r>
    </w:p>
    <w:p w14:paraId="19613B13" w14:textId="4443449F" w:rsidR="0012734B" w:rsidRPr="001C115C" w:rsidRDefault="0012734B" w:rsidP="001C115C">
      <w:pPr>
        <w:pStyle w:val="Arnold"/>
        <w:numPr>
          <w:ilvl w:val="0"/>
          <w:numId w:val="2"/>
        </w:numPr>
        <w:spacing w:after="120" w:line="240" w:lineRule="auto"/>
        <w:ind w:left="284" w:hanging="284"/>
        <w:rPr>
          <w:rFonts w:asciiTheme="minorHAnsi" w:hAnsiTheme="minorHAnsi" w:cs="Open Sans"/>
          <w:color w:val="auto"/>
          <w:spacing w:val="0"/>
          <w:sz w:val="22"/>
          <w:szCs w:val="22"/>
        </w:rPr>
      </w:pPr>
      <w:r w:rsidRPr="004F0C51">
        <w:rPr>
          <w:rFonts w:asciiTheme="minorHAnsi" w:hAnsiTheme="minorHAnsi" w:cs="Open Sans"/>
          <w:color w:val="auto"/>
          <w:spacing w:val="0"/>
          <w:sz w:val="22"/>
          <w:szCs w:val="22"/>
        </w:rPr>
        <w:t xml:space="preserve">Ich habe die Datenschutzerklärung der Euregio Maas-Rhein zur Kenntnis genommen und erkläre ich mich mit der Verarbeitung, Erfassung und Speicherung meiner personenbezogenen Daten durch </w:t>
      </w:r>
      <w:r w:rsidR="007412B6">
        <w:rPr>
          <w:rFonts w:asciiTheme="minorHAnsi" w:hAnsiTheme="minorHAnsi" w:cs="Open Sans"/>
          <w:color w:val="auto"/>
          <w:spacing w:val="0"/>
          <w:sz w:val="22"/>
          <w:szCs w:val="22"/>
        </w:rPr>
        <w:t>den EVTZ Euregio Maas-Rhein</w:t>
      </w:r>
      <w:r w:rsidRPr="004F0C51">
        <w:rPr>
          <w:rFonts w:asciiTheme="minorHAnsi" w:hAnsiTheme="minorHAnsi" w:cs="Open Sans"/>
          <w:color w:val="auto"/>
          <w:spacing w:val="0"/>
          <w:sz w:val="22"/>
          <w:szCs w:val="22"/>
        </w:rPr>
        <w:t xml:space="preserve"> und ihre Partnerregionen im Rahmen der </w:t>
      </w:r>
      <w:r w:rsidR="001E6211">
        <w:rPr>
          <w:rFonts w:asciiTheme="minorHAnsi" w:hAnsiTheme="minorHAnsi" w:cs="Open Sans"/>
          <w:color w:val="auto"/>
          <w:spacing w:val="0"/>
          <w:sz w:val="22"/>
          <w:szCs w:val="22"/>
        </w:rPr>
        <w:t xml:space="preserve">Small </w:t>
      </w:r>
      <w:proofErr w:type="spellStart"/>
      <w:r w:rsidR="001E6211">
        <w:rPr>
          <w:rFonts w:asciiTheme="minorHAnsi" w:hAnsiTheme="minorHAnsi" w:cs="Open Sans"/>
          <w:color w:val="auto"/>
          <w:spacing w:val="0"/>
          <w:sz w:val="22"/>
          <w:szCs w:val="22"/>
        </w:rPr>
        <w:t>projects</w:t>
      </w:r>
      <w:proofErr w:type="spellEnd"/>
      <w:r w:rsidR="001E6211">
        <w:rPr>
          <w:rFonts w:asciiTheme="minorHAnsi" w:hAnsiTheme="minorHAnsi" w:cs="Open Sans"/>
          <w:color w:val="auto"/>
          <w:spacing w:val="0"/>
          <w:sz w:val="22"/>
          <w:szCs w:val="22"/>
        </w:rPr>
        <w:t xml:space="preserve"> „MAXI“</w:t>
      </w:r>
      <w:r w:rsidRPr="004F0C51">
        <w:rPr>
          <w:rFonts w:asciiTheme="minorHAnsi" w:hAnsiTheme="minorHAnsi" w:cs="Open Sans"/>
          <w:color w:val="auto"/>
          <w:spacing w:val="0"/>
          <w:sz w:val="22"/>
          <w:szCs w:val="22"/>
        </w:rPr>
        <w:t xml:space="preserve"> einverstanden.</w:t>
      </w:r>
    </w:p>
    <w:p w14:paraId="7C244ABD" w14:textId="38CC5E8A" w:rsidR="0012734B" w:rsidRPr="001C115C" w:rsidRDefault="0012734B" w:rsidP="001C115C">
      <w:pPr>
        <w:pStyle w:val="Arnold"/>
        <w:numPr>
          <w:ilvl w:val="0"/>
          <w:numId w:val="2"/>
        </w:numPr>
        <w:spacing w:after="120" w:line="240" w:lineRule="auto"/>
        <w:ind w:left="284" w:hanging="284"/>
        <w:rPr>
          <w:rFonts w:asciiTheme="minorHAnsi" w:hAnsiTheme="minorHAnsi" w:cs="Open Sans"/>
          <w:color w:val="auto"/>
          <w:spacing w:val="0"/>
          <w:sz w:val="22"/>
          <w:szCs w:val="22"/>
        </w:rPr>
      </w:pPr>
      <w:bookmarkStart w:id="1" w:name="_Hlk531938241"/>
      <w:r w:rsidRPr="004F0C51">
        <w:rPr>
          <w:rFonts w:asciiTheme="minorHAnsi" w:hAnsiTheme="minorHAnsi" w:cs="Open Sans"/>
          <w:color w:val="auto"/>
          <w:spacing w:val="0"/>
          <w:sz w:val="22"/>
          <w:szCs w:val="22"/>
        </w:rPr>
        <w:t>Hiermit bestätige ich, dass alle Kriterien hinsichtlich der aktuellen Datenschutzverordnung während der Projektlaufzeit und darüber hinaus rechtmäßig erfüllt werden und jederzeit vorgelegt werden können.</w:t>
      </w:r>
      <w:bookmarkEnd w:id="1"/>
    </w:p>
    <w:p w14:paraId="21F4CD1A" w14:textId="77777777" w:rsidR="00800E7A" w:rsidRPr="0078183C" w:rsidRDefault="00800E7A" w:rsidP="00800E7A">
      <w:pPr>
        <w:pStyle w:val="Arnold"/>
        <w:spacing w:line="240" w:lineRule="auto"/>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Zur Kenntnisnahme: </w:t>
      </w:r>
    </w:p>
    <w:p w14:paraId="476D2002" w14:textId="77777777" w:rsidR="00800E7A" w:rsidRPr="0078183C" w:rsidRDefault="00800E7A" w:rsidP="00800E7A">
      <w:pPr>
        <w:pStyle w:val="Arnold"/>
        <w:numPr>
          <w:ilvl w:val="0"/>
          <w:numId w:val="1"/>
        </w:numPr>
        <w:spacing w:line="240" w:lineRule="auto"/>
        <w:ind w:left="567" w:hanging="567"/>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Jeder Projektpartner hat die in der vorliegenden Vereinbarung enthaltenen Absprachen und Bedingungen zu erfüllen; erfüllt einer der Partner seine Verpflichtungen nicht, können die Fördermittel für das gesamte </w:t>
      </w:r>
      <w:r>
        <w:rPr>
          <w:rFonts w:asciiTheme="minorHAnsi" w:hAnsiTheme="minorHAnsi" w:cs="Open Sans"/>
          <w:color w:val="auto"/>
          <w:spacing w:val="0"/>
          <w:sz w:val="22"/>
          <w:szCs w:val="22"/>
        </w:rPr>
        <w:t xml:space="preserve">Small </w:t>
      </w:r>
      <w:proofErr w:type="spellStart"/>
      <w:r>
        <w:rPr>
          <w:rFonts w:asciiTheme="minorHAnsi" w:hAnsiTheme="minorHAnsi" w:cs="Open Sans"/>
          <w:color w:val="auto"/>
          <w:spacing w:val="0"/>
          <w:sz w:val="22"/>
          <w:szCs w:val="22"/>
        </w:rPr>
        <w:t>project</w:t>
      </w:r>
      <w:proofErr w:type="spellEnd"/>
      <w:r w:rsidRPr="0078183C">
        <w:rPr>
          <w:rFonts w:asciiTheme="minorHAnsi" w:hAnsiTheme="minorHAnsi" w:cs="Open Sans"/>
          <w:color w:val="auto"/>
          <w:spacing w:val="0"/>
          <w:sz w:val="22"/>
          <w:szCs w:val="22"/>
        </w:rPr>
        <w:t xml:space="preserve"> bzw. die Auszahlung des Förderbetrages je </w:t>
      </w:r>
      <w:r>
        <w:rPr>
          <w:rFonts w:asciiTheme="minorHAnsi" w:hAnsiTheme="minorHAnsi" w:cs="Open Sans"/>
          <w:color w:val="auto"/>
          <w:spacing w:val="0"/>
          <w:sz w:val="22"/>
          <w:szCs w:val="22"/>
        </w:rPr>
        <w:t>Milestone</w:t>
      </w:r>
      <w:r w:rsidRPr="0078183C">
        <w:rPr>
          <w:rFonts w:asciiTheme="minorHAnsi" w:hAnsiTheme="minorHAnsi" w:cs="Open Sans"/>
          <w:color w:val="auto"/>
          <w:spacing w:val="0"/>
          <w:sz w:val="22"/>
          <w:szCs w:val="22"/>
        </w:rPr>
        <w:t xml:space="preserve"> gefährdet werden.</w:t>
      </w:r>
    </w:p>
    <w:p w14:paraId="4071C418" w14:textId="77777777" w:rsidR="00800E7A" w:rsidRPr="0078183C" w:rsidRDefault="00800E7A" w:rsidP="00800E7A">
      <w:pPr>
        <w:pStyle w:val="Arnold"/>
        <w:spacing w:line="240" w:lineRule="auto"/>
        <w:ind w:left="567"/>
        <w:rPr>
          <w:rFonts w:asciiTheme="minorHAnsi" w:hAnsiTheme="minorHAnsi" w:cs="Open Sans"/>
          <w:color w:val="auto"/>
          <w:spacing w:val="0"/>
          <w:sz w:val="8"/>
          <w:szCs w:val="8"/>
        </w:rPr>
      </w:pPr>
    </w:p>
    <w:p w14:paraId="677C9E9D" w14:textId="77777777" w:rsidR="00800E7A" w:rsidRPr="0078183C" w:rsidRDefault="00800E7A" w:rsidP="00800E7A">
      <w:pPr>
        <w:pStyle w:val="Arnold"/>
        <w:numPr>
          <w:ilvl w:val="0"/>
          <w:numId w:val="1"/>
        </w:numPr>
        <w:spacing w:line="240" w:lineRule="auto"/>
        <w:ind w:left="567" w:hanging="567"/>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Jeder Partner des </w:t>
      </w:r>
      <w:r>
        <w:rPr>
          <w:rFonts w:asciiTheme="minorHAnsi" w:hAnsiTheme="minorHAnsi" w:cs="Open Sans"/>
          <w:color w:val="auto"/>
          <w:spacing w:val="0"/>
          <w:sz w:val="22"/>
          <w:szCs w:val="22"/>
        </w:rPr>
        <w:t xml:space="preserve">Small </w:t>
      </w:r>
      <w:proofErr w:type="spellStart"/>
      <w:r>
        <w:rPr>
          <w:rFonts w:asciiTheme="minorHAnsi" w:hAnsiTheme="minorHAnsi" w:cs="Open Sans"/>
          <w:color w:val="auto"/>
          <w:spacing w:val="0"/>
          <w:sz w:val="22"/>
          <w:szCs w:val="22"/>
        </w:rPr>
        <w:t>projects</w:t>
      </w:r>
      <w:proofErr w:type="spellEnd"/>
      <w:r w:rsidRPr="0078183C">
        <w:rPr>
          <w:rFonts w:asciiTheme="minorHAnsi" w:hAnsiTheme="minorHAnsi" w:cs="Open Sans"/>
          <w:color w:val="auto"/>
          <w:spacing w:val="0"/>
          <w:sz w:val="22"/>
          <w:szCs w:val="22"/>
        </w:rPr>
        <w:t xml:space="preserve"> ist im Fall von Unregelmäßigkeiten oder eines Betrugs für die von ihm angegebenen Gesamtkosten verantwortlich. Etwaige Schäden oder Kosten werden beim betreffenden Partner eingefordert.</w:t>
      </w:r>
    </w:p>
    <w:p w14:paraId="56371455" w14:textId="77777777" w:rsidR="00800E7A" w:rsidRPr="0078183C" w:rsidRDefault="00800E7A" w:rsidP="00800E7A">
      <w:pPr>
        <w:pStyle w:val="Arnold"/>
        <w:spacing w:line="240" w:lineRule="auto"/>
        <w:rPr>
          <w:rFonts w:asciiTheme="minorHAnsi" w:hAnsiTheme="minorHAnsi" w:cs="Open Sans"/>
          <w:color w:val="auto"/>
          <w:spacing w:val="0"/>
          <w:sz w:val="8"/>
          <w:szCs w:val="8"/>
        </w:rPr>
      </w:pPr>
    </w:p>
    <w:p w14:paraId="391F1912" w14:textId="77777777" w:rsidR="001C115C" w:rsidRDefault="001C115C" w:rsidP="00800E7A">
      <w:pPr>
        <w:pStyle w:val="Arnold"/>
        <w:spacing w:line="240" w:lineRule="auto"/>
        <w:rPr>
          <w:rFonts w:asciiTheme="minorHAnsi" w:hAnsiTheme="minorHAnsi" w:cs="Open Sans"/>
          <w:color w:val="auto"/>
          <w:spacing w:val="0"/>
          <w:sz w:val="22"/>
          <w:szCs w:val="22"/>
        </w:rPr>
      </w:pPr>
    </w:p>
    <w:p w14:paraId="31103E73" w14:textId="77777777" w:rsidR="001C115C" w:rsidRDefault="001C115C" w:rsidP="00800E7A">
      <w:pPr>
        <w:pStyle w:val="Arnold"/>
        <w:spacing w:line="240" w:lineRule="auto"/>
        <w:rPr>
          <w:rFonts w:asciiTheme="minorHAnsi" w:hAnsiTheme="minorHAnsi" w:cs="Open Sans"/>
          <w:color w:val="auto"/>
          <w:spacing w:val="0"/>
          <w:sz w:val="22"/>
          <w:szCs w:val="22"/>
        </w:rPr>
      </w:pPr>
    </w:p>
    <w:p w14:paraId="31B6CE12" w14:textId="77777777" w:rsidR="001C115C" w:rsidRDefault="001C115C" w:rsidP="00800E7A">
      <w:pPr>
        <w:pStyle w:val="Arnold"/>
        <w:spacing w:line="240" w:lineRule="auto"/>
        <w:rPr>
          <w:rFonts w:asciiTheme="minorHAnsi" w:hAnsiTheme="minorHAnsi" w:cs="Open Sans"/>
          <w:color w:val="auto"/>
          <w:spacing w:val="0"/>
          <w:sz w:val="22"/>
          <w:szCs w:val="22"/>
        </w:rPr>
      </w:pPr>
    </w:p>
    <w:p w14:paraId="6F15B5AF" w14:textId="77777777" w:rsidR="001C115C" w:rsidRDefault="001C115C" w:rsidP="00800E7A">
      <w:pPr>
        <w:pStyle w:val="Arnold"/>
        <w:spacing w:line="240" w:lineRule="auto"/>
        <w:rPr>
          <w:rFonts w:asciiTheme="minorHAnsi" w:hAnsiTheme="minorHAnsi" w:cs="Open Sans"/>
          <w:color w:val="auto"/>
          <w:spacing w:val="0"/>
          <w:sz w:val="22"/>
          <w:szCs w:val="22"/>
        </w:rPr>
      </w:pPr>
    </w:p>
    <w:p w14:paraId="12700E5B" w14:textId="77777777" w:rsidR="001C115C" w:rsidRDefault="001C115C" w:rsidP="00800E7A">
      <w:pPr>
        <w:pStyle w:val="Arnold"/>
        <w:spacing w:line="240" w:lineRule="auto"/>
        <w:rPr>
          <w:rFonts w:asciiTheme="minorHAnsi" w:hAnsiTheme="minorHAnsi" w:cs="Open Sans"/>
          <w:color w:val="auto"/>
          <w:spacing w:val="0"/>
          <w:sz w:val="22"/>
          <w:szCs w:val="22"/>
        </w:rPr>
      </w:pPr>
    </w:p>
    <w:p w14:paraId="04E11D43" w14:textId="77777777" w:rsidR="001C115C" w:rsidRDefault="001C115C" w:rsidP="00800E7A">
      <w:pPr>
        <w:pStyle w:val="Arnold"/>
        <w:spacing w:line="240" w:lineRule="auto"/>
        <w:rPr>
          <w:rFonts w:asciiTheme="minorHAnsi" w:hAnsiTheme="minorHAnsi" w:cs="Open Sans"/>
          <w:color w:val="auto"/>
          <w:spacing w:val="0"/>
          <w:sz w:val="22"/>
          <w:szCs w:val="22"/>
        </w:rPr>
      </w:pPr>
    </w:p>
    <w:p w14:paraId="04340DBF" w14:textId="6FE37A8B" w:rsidR="00800E7A" w:rsidRPr="0078183C" w:rsidRDefault="00800E7A" w:rsidP="00800E7A">
      <w:pPr>
        <w:pStyle w:val="Arnold"/>
        <w:spacing w:line="240" w:lineRule="auto"/>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Mit Unterzeichnung dieser Bescheinigung erkläre ich mich, </w:t>
      </w:r>
      <w:r w:rsidRPr="0078183C">
        <w:rPr>
          <w:rFonts w:asciiTheme="minorHAnsi" w:hAnsiTheme="minorHAnsi" w:cs="Open Sans"/>
          <w:i/>
          <w:iCs/>
          <w:color w:val="auto"/>
          <w:spacing w:val="0"/>
          <w:sz w:val="22"/>
          <w:szCs w:val="22"/>
          <w:highlight w:val="lightGray"/>
        </w:rPr>
        <w:t xml:space="preserve">Name und Vorname des </w:t>
      </w:r>
      <w:r w:rsidRPr="001D2E90">
        <w:rPr>
          <w:rFonts w:asciiTheme="minorHAnsi" w:hAnsiTheme="minorHAnsi" w:cs="Open Sans"/>
          <w:i/>
          <w:iCs/>
          <w:color w:val="auto"/>
          <w:spacing w:val="0"/>
          <w:sz w:val="22"/>
          <w:szCs w:val="22"/>
        </w:rPr>
        <w:t>gesetzlichen Vertreters</w:t>
      </w:r>
      <w:r w:rsidRPr="001D2E90">
        <w:rPr>
          <w:rFonts w:asciiTheme="minorHAnsi" w:hAnsiTheme="minorHAnsi" w:cs="Open Sans"/>
          <w:color w:val="auto"/>
          <w:spacing w:val="0"/>
          <w:sz w:val="22"/>
          <w:szCs w:val="22"/>
        </w:rPr>
        <w:t xml:space="preserve"> - als</w:t>
      </w:r>
      <w:r w:rsidRPr="0078183C">
        <w:rPr>
          <w:rFonts w:asciiTheme="minorHAnsi" w:hAnsiTheme="minorHAnsi" w:cs="Open Sans"/>
          <w:color w:val="auto"/>
          <w:spacing w:val="0"/>
          <w:sz w:val="22"/>
          <w:szCs w:val="22"/>
        </w:rPr>
        <w:t xml:space="preserve"> </w:t>
      </w:r>
      <w:r w:rsidR="000017DA">
        <w:rPr>
          <w:rFonts w:asciiTheme="minorHAnsi" w:hAnsiTheme="minorHAnsi" w:cs="Open Sans"/>
          <w:color w:val="auto"/>
          <w:spacing w:val="0"/>
          <w:sz w:val="22"/>
          <w:szCs w:val="22"/>
        </w:rPr>
        <w:t>Partner</w:t>
      </w:r>
      <w:r w:rsidRPr="0078183C">
        <w:rPr>
          <w:rFonts w:asciiTheme="minorHAnsi" w:hAnsiTheme="minorHAnsi" w:cs="Open Sans"/>
          <w:color w:val="auto"/>
          <w:spacing w:val="0"/>
          <w:sz w:val="22"/>
          <w:szCs w:val="22"/>
        </w:rPr>
        <w:t xml:space="preserve"> </w:t>
      </w:r>
      <w:r w:rsidR="000017DA">
        <w:rPr>
          <w:rFonts w:asciiTheme="minorHAnsi" w:hAnsiTheme="minorHAnsi" w:cs="Open Sans"/>
          <w:color w:val="auto"/>
          <w:spacing w:val="0"/>
          <w:sz w:val="22"/>
          <w:szCs w:val="22"/>
        </w:rPr>
        <w:t>im</w:t>
      </w:r>
      <w:r w:rsidRPr="0078183C">
        <w:rPr>
          <w:rFonts w:asciiTheme="minorHAnsi" w:hAnsiTheme="minorHAnsi" w:cs="Open Sans"/>
          <w:color w:val="auto"/>
          <w:spacing w:val="0"/>
          <w:sz w:val="22"/>
          <w:szCs w:val="22"/>
        </w:rPr>
        <w:t xml:space="preserve"> Förderantrag „</w:t>
      </w:r>
      <w:r w:rsidRPr="0078183C">
        <w:rPr>
          <w:rFonts w:asciiTheme="minorHAnsi" w:hAnsiTheme="minorHAnsi" w:cs="Open Sans"/>
          <w:i/>
          <w:iCs/>
          <w:color w:val="auto"/>
          <w:spacing w:val="0"/>
          <w:sz w:val="22"/>
          <w:szCs w:val="22"/>
          <w:highlight w:val="lightGray"/>
        </w:rPr>
        <w:t xml:space="preserve">Name des Small </w:t>
      </w:r>
      <w:proofErr w:type="spellStart"/>
      <w:r w:rsidRPr="0078183C">
        <w:rPr>
          <w:rFonts w:asciiTheme="minorHAnsi" w:hAnsiTheme="minorHAnsi" w:cs="Open Sans"/>
          <w:i/>
          <w:iCs/>
          <w:color w:val="auto"/>
          <w:spacing w:val="0"/>
          <w:sz w:val="22"/>
          <w:szCs w:val="22"/>
          <w:highlight w:val="lightGray"/>
        </w:rPr>
        <w:t>projects</w:t>
      </w:r>
      <w:proofErr w:type="spellEnd"/>
      <w:r w:rsidRPr="0078183C">
        <w:rPr>
          <w:rFonts w:asciiTheme="minorHAnsi" w:hAnsiTheme="minorHAnsi" w:cs="Open Sans"/>
          <w:color w:val="auto"/>
          <w:spacing w:val="0"/>
          <w:sz w:val="22"/>
          <w:szCs w:val="22"/>
        </w:rPr>
        <w:t>“ - mit diesen Verbindlichkeiten</w:t>
      </w:r>
      <w:r>
        <w:rPr>
          <w:rFonts w:asciiTheme="minorHAnsi" w:hAnsiTheme="minorHAnsi" w:cs="Open Sans"/>
          <w:color w:val="auto"/>
          <w:spacing w:val="0"/>
          <w:sz w:val="22"/>
          <w:szCs w:val="22"/>
        </w:rPr>
        <w:t xml:space="preserve"> (und </w:t>
      </w:r>
      <w:r w:rsidRPr="0074049B">
        <w:rPr>
          <w:rFonts w:asciiTheme="minorHAnsi" w:hAnsiTheme="minorHAnsi" w:cs="Open Sans"/>
          <w:color w:val="auto"/>
          <w:spacing w:val="0"/>
          <w:sz w:val="22"/>
          <w:szCs w:val="22"/>
        </w:rPr>
        <w:t>für die im Antragsformular angegebenen und ggf. mit der Förderzusage gefestigte</w:t>
      </w:r>
      <w:r w:rsidR="00096A2D">
        <w:rPr>
          <w:rFonts w:asciiTheme="minorHAnsi" w:hAnsiTheme="minorHAnsi" w:cs="Open Sans"/>
          <w:color w:val="auto"/>
          <w:spacing w:val="0"/>
          <w:sz w:val="22"/>
          <w:szCs w:val="22"/>
        </w:rPr>
        <w:t>(n)</w:t>
      </w:r>
      <w:r w:rsidRPr="0074049B">
        <w:rPr>
          <w:rFonts w:asciiTheme="minorHAnsi" w:hAnsiTheme="minorHAnsi" w:cs="Open Sans"/>
          <w:color w:val="auto"/>
          <w:spacing w:val="0"/>
          <w:sz w:val="22"/>
          <w:szCs w:val="22"/>
        </w:rPr>
        <w:t xml:space="preserve"> Dauer</w:t>
      </w:r>
      <w:r>
        <w:rPr>
          <w:rFonts w:asciiTheme="minorHAnsi" w:hAnsiTheme="minorHAnsi" w:cs="Open Sans"/>
          <w:color w:val="auto"/>
          <w:spacing w:val="0"/>
          <w:sz w:val="22"/>
          <w:szCs w:val="22"/>
        </w:rPr>
        <w:t>, Umsetzungsnachweise und Festbeträge je Milestone</w:t>
      </w:r>
      <w:r w:rsidRPr="0074049B">
        <w:rPr>
          <w:rFonts w:asciiTheme="minorHAnsi" w:hAnsiTheme="minorHAnsi" w:cs="Open Sans"/>
          <w:color w:val="auto"/>
          <w:spacing w:val="0"/>
          <w:sz w:val="22"/>
          <w:szCs w:val="22"/>
        </w:rPr>
        <w:t xml:space="preserve">) </w:t>
      </w:r>
      <w:r w:rsidRPr="0078183C">
        <w:rPr>
          <w:rFonts w:asciiTheme="minorHAnsi" w:hAnsiTheme="minorHAnsi" w:cs="Open Sans"/>
          <w:color w:val="auto"/>
          <w:spacing w:val="0"/>
          <w:sz w:val="22"/>
          <w:szCs w:val="22"/>
        </w:rPr>
        <w:t>einverstanden und verpflichte mich, diese einzuhalten.</w:t>
      </w:r>
    </w:p>
    <w:p w14:paraId="175438B0" w14:textId="77777777" w:rsidR="0012734B" w:rsidRDefault="0012734B" w:rsidP="0012734B">
      <w:pPr>
        <w:tabs>
          <w:tab w:val="right" w:pos="9070"/>
        </w:tabs>
        <w:suppressAutoHyphens w:val="0"/>
        <w:autoSpaceDN/>
        <w:spacing w:after="0" w:line="240" w:lineRule="auto"/>
        <w:jc w:val="both"/>
        <w:rPr>
          <w:rFonts w:asciiTheme="minorHAnsi" w:eastAsia="Times New Roman" w:hAnsiTheme="minorHAnsi" w:cs="Open Sans"/>
          <w:snapToGrid w:val="0"/>
          <w:w w:val="110"/>
          <w:kern w:val="0"/>
          <w:sz w:val="21"/>
          <w:szCs w:val="21"/>
          <w:lang w:eastAsia="fr-FR"/>
        </w:rPr>
      </w:pPr>
    </w:p>
    <w:p w14:paraId="7C15D810" w14:textId="77777777" w:rsidR="001C115C" w:rsidRDefault="001C115C" w:rsidP="0012734B">
      <w:pPr>
        <w:tabs>
          <w:tab w:val="right" w:pos="9070"/>
        </w:tabs>
        <w:suppressAutoHyphens w:val="0"/>
        <w:autoSpaceDN/>
        <w:spacing w:after="0" w:line="240" w:lineRule="auto"/>
        <w:jc w:val="both"/>
        <w:rPr>
          <w:rFonts w:asciiTheme="minorHAnsi" w:eastAsia="Times New Roman" w:hAnsiTheme="minorHAnsi" w:cs="Open Sans"/>
          <w:snapToGrid w:val="0"/>
          <w:w w:val="110"/>
          <w:kern w:val="0"/>
          <w:sz w:val="21"/>
          <w:szCs w:val="21"/>
          <w:lang w:eastAsia="fr-FR"/>
        </w:rPr>
      </w:pPr>
    </w:p>
    <w:p w14:paraId="6AB93B9E" w14:textId="77777777" w:rsidR="001C115C" w:rsidRDefault="001C115C" w:rsidP="0012734B">
      <w:pPr>
        <w:tabs>
          <w:tab w:val="right" w:pos="9070"/>
        </w:tabs>
        <w:suppressAutoHyphens w:val="0"/>
        <w:autoSpaceDN/>
        <w:spacing w:after="0" w:line="240" w:lineRule="auto"/>
        <w:jc w:val="both"/>
        <w:rPr>
          <w:rFonts w:asciiTheme="minorHAnsi" w:eastAsia="Times New Roman" w:hAnsiTheme="minorHAnsi" w:cs="Open Sans"/>
          <w:snapToGrid w:val="0"/>
          <w:w w:val="110"/>
          <w:kern w:val="0"/>
          <w:sz w:val="21"/>
          <w:szCs w:val="21"/>
          <w:lang w:eastAsia="fr-FR"/>
        </w:rPr>
      </w:pPr>
    </w:p>
    <w:p w14:paraId="76B938EE" w14:textId="77777777" w:rsidR="001C115C" w:rsidRDefault="001C115C" w:rsidP="0012734B">
      <w:pPr>
        <w:tabs>
          <w:tab w:val="right" w:pos="9070"/>
        </w:tabs>
        <w:suppressAutoHyphens w:val="0"/>
        <w:autoSpaceDN/>
        <w:spacing w:after="0" w:line="240" w:lineRule="auto"/>
        <w:jc w:val="both"/>
        <w:rPr>
          <w:rFonts w:asciiTheme="minorHAnsi" w:eastAsia="Times New Roman" w:hAnsiTheme="minorHAnsi" w:cs="Open Sans"/>
          <w:snapToGrid w:val="0"/>
          <w:w w:val="110"/>
          <w:kern w:val="0"/>
          <w:sz w:val="21"/>
          <w:szCs w:val="21"/>
          <w:lang w:eastAsia="fr-FR"/>
        </w:rPr>
      </w:pPr>
    </w:p>
    <w:p w14:paraId="70C9DD0A" w14:textId="77777777" w:rsidR="001C115C" w:rsidRDefault="001C115C" w:rsidP="0012734B">
      <w:pPr>
        <w:tabs>
          <w:tab w:val="right" w:pos="9070"/>
        </w:tabs>
        <w:suppressAutoHyphens w:val="0"/>
        <w:autoSpaceDN/>
        <w:spacing w:after="0" w:line="240" w:lineRule="auto"/>
        <w:jc w:val="both"/>
        <w:rPr>
          <w:rFonts w:asciiTheme="minorHAnsi" w:eastAsia="Times New Roman" w:hAnsiTheme="minorHAnsi" w:cs="Open Sans"/>
          <w:snapToGrid w:val="0"/>
          <w:w w:val="110"/>
          <w:kern w:val="0"/>
          <w:sz w:val="21"/>
          <w:szCs w:val="21"/>
          <w:lang w:eastAsia="fr-FR"/>
        </w:rPr>
      </w:pPr>
    </w:p>
    <w:p w14:paraId="0E577DE9" w14:textId="77777777" w:rsidR="001C115C" w:rsidRDefault="001C115C" w:rsidP="0012734B">
      <w:pPr>
        <w:tabs>
          <w:tab w:val="right" w:pos="9070"/>
        </w:tabs>
        <w:suppressAutoHyphens w:val="0"/>
        <w:autoSpaceDN/>
        <w:spacing w:after="0" w:line="240" w:lineRule="auto"/>
        <w:jc w:val="both"/>
        <w:rPr>
          <w:rFonts w:asciiTheme="minorHAnsi" w:eastAsia="Times New Roman" w:hAnsiTheme="minorHAnsi" w:cs="Open Sans"/>
          <w:snapToGrid w:val="0"/>
          <w:w w:val="110"/>
          <w:kern w:val="0"/>
          <w:sz w:val="21"/>
          <w:szCs w:val="21"/>
          <w:lang w:eastAsia="fr-FR"/>
        </w:rPr>
      </w:pPr>
    </w:p>
    <w:p w14:paraId="2BCE8AC9" w14:textId="77777777" w:rsidR="001C115C" w:rsidRPr="0012734B" w:rsidRDefault="001C115C" w:rsidP="0012734B">
      <w:pPr>
        <w:tabs>
          <w:tab w:val="right" w:pos="9070"/>
        </w:tabs>
        <w:suppressAutoHyphens w:val="0"/>
        <w:autoSpaceDN/>
        <w:spacing w:after="0" w:line="240" w:lineRule="auto"/>
        <w:jc w:val="both"/>
        <w:rPr>
          <w:rFonts w:asciiTheme="minorHAnsi" w:eastAsia="Times New Roman" w:hAnsiTheme="minorHAnsi" w:cs="Open Sans"/>
          <w:snapToGrid w:val="0"/>
          <w:w w:val="110"/>
          <w:kern w:val="0"/>
          <w:sz w:val="21"/>
          <w:szCs w:val="21"/>
          <w:lang w:eastAsia="fr-FR"/>
        </w:rPr>
      </w:pPr>
    </w:p>
    <w:p w14:paraId="150F6D84" w14:textId="77777777" w:rsidR="0012734B" w:rsidRPr="004F0C51" w:rsidRDefault="0012734B" w:rsidP="0012734B">
      <w:pPr>
        <w:tabs>
          <w:tab w:val="left" w:pos="0"/>
          <w:tab w:val="left" w:pos="2694"/>
          <w:tab w:val="center" w:pos="3402"/>
          <w:tab w:val="right" w:pos="9070"/>
        </w:tabs>
        <w:suppressAutoHyphens w:val="0"/>
        <w:autoSpaceDN/>
        <w:spacing w:after="0" w:line="240" w:lineRule="auto"/>
        <w:jc w:val="both"/>
        <w:rPr>
          <w:rFonts w:asciiTheme="minorHAnsi" w:eastAsia="Times New Roman" w:hAnsiTheme="minorHAnsi" w:cs="Open Sans"/>
          <w:snapToGrid w:val="0"/>
          <w:w w:val="110"/>
          <w:kern w:val="0"/>
          <w:lang w:eastAsia="fr-FR"/>
        </w:rPr>
      </w:pPr>
      <w:r w:rsidRPr="004F0C51">
        <w:rPr>
          <w:rFonts w:asciiTheme="minorHAnsi" w:eastAsia="Times New Roman" w:hAnsiTheme="minorHAnsi" w:cs="Open Sans"/>
          <w:snapToGrid w:val="0"/>
          <w:w w:val="110"/>
          <w:kern w:val="0"/>
          <w:lang w:eastAsia="fr-FR"/>
        </w:rPr>
        <w:t>Stempel</w:t>
      </w:r>
      <w:r w:rsidRPr="004F0C51">
        <w:rPr>
          <w:rFonts w:asciiTheme="minorHAnsi" w:eastAsia="Times New Roman" w:hAnsiTheme="minorHAnsi" w:cs="Open Sans"/>
          <w:snapToGrid w:val="0"/>
          <w:w w:val="110"/>
          <w:kern w:val="0"/>
          <w:lang w:eastAsia="fr-FR"/>
        </w:rPr>
        <w:tab/>
        <w:t xml:space="preserve">Unterschrift </w:t>
      </w:r>
      <w:r w:rsidRPr="004F0C51">
        <w:rPr>
          <w:rFonts w:asciiTheme="minorHAnsi" w:eastAsia="Times New Roman" w:hAnsiTheme="minorHAnsi" w:cs="Open Sans"/>
          <w:snapToGrid w:val="0"/>
          <w:w w:val="110"/>
          <w:kern w:val="0"/>
          <w:lang w:eastAsia="fr-FR"/>
        </w:rPr>
        <w:tab/>
        <w:t>Name, Vorname und</w:t>
      </w:r>
    </w:p>
    <w:p w14:paraId="0BE90F90" w14:textId="77777777" w:rsidR="0012734B" w:rsidRPr="004F0C51" w:rsidRDefault="0012734B" w:rsidP="0012734B">
      <w:pPr>
        <w:tabs>
          <w:tab w:val="left" w:pos="0"/>
          <w:tab w:val="left" w:pos="2694"/>
          <w:tab w:val="left" w:pos="5529"/>
          <w:tab w:val="right" w:pos="9070"/>
        </w:tabs>
        <w:suppressAutoHyphens w:val="0"/>
        <w:autoSpaceDN/>
        <w:spacing w:after="0" w:line="240" w:lineRule="auto"/>
        <w:jc w:val="both"/>
        <w:rPr>
          <w:rFonts w:asciiTheme="minorHAnsi" w:eastAsia="Times New Roman" w:hAnsiTheme="minorHAnsi" w:cs="Open Sans"/>
          <w:snapToGrid w:val="0"/>
          <w:w w:val="110"/>
          <w:kern w:val="0"/>
          <w:lang w:eastAsia="fr-FR"/>
        </w:rPr>
      </w:pPr>
      <w:r w:rsidRPr="004F0C51">
        <w:rPr>
          <w:rFonts w:asciiTheme="minorHAnsi" w:eastAsia="Times New Roman" w:hAnsiTheme="minorHAnsi" w:cs="Open Sans"/>
          <w:snapToGrid w:val="0"/>
          <w:w w:val="110"/>
          <w:kern w:val="0"/>
          <w:lang w:eastAsia="fr-FR"/>
        </w:rPr>
        <w:tab/>
      </w:r>
      <w:r w:rsidRPr="004F0C51">
        <w:rPr>
          <w:rFonts w:asciiTheme="minorHAnsi" w:eastAsia="Times New Roman" w:hAnsiTheme="minorHAnsi" w:cs="Open Sans"/>
          <w:snapToGrid w:val="0"/>
          <w:w w:val="110"/>
          <w:kern w:val="0"/>
          <w:lang w:eastAsia="fr-FR"/>
        </w:rPr>
        <w:tab/>
      </w:r>
      <w:r w:rsidRPr="004F0C51">
        <w:rPr>
          <w:rFonts w:asciiTheme="minorHAnsi" w:eastAsia="Times New Roman" w:hAnsiTheme="minorHAnsi" w:cs="Open Sans"/>
          <w:snapToGrid w:val="0"/>
          <w:w w:val="110"/>
          <w:kern w:val="0"/>
          <w:lang w:eastAsia="fr-FR"/>
        </w:rPr>
        <w:tab/>
        <w:t>Eigenschaft des Unterzeichners</w:t>
      </w:r>
    </w:p>
    <w:p w14:paraId="0706BA0B" w14:textId="77777777" w:rsidR="0012734B" w:rsidRPr="0012734B" w:rsidRDefault="0012734B" w:rsidP="0012734B">
      <w:pPr>
        <w:suppressAutoHyphens w:val="0"/>
        <w:autoSpaceDN/>
        <w:spacing w:after="0" w:line="240" w:lineRule="auto"/>
        <w:jc w:val="both"/>
        <w:rPr>
          <w:rFonts w:asciiTheme="minorHAnsi" w:eastAsia="Times New Roman" w:hAnsiTheme="minorHAnsi" w:cs="Open Sans"/>
          <w:snapToGrid w:val="0"/>
          <w:w w:val="110"/>
          <w:kern w:val="0"/>
          <w:sz w:val="21"/>
          <w:szCs w:val="21"/>
          <w:lang w:eastAsia="fr-FR"/>
        </w:rPr>
      </w:pPr>
    </w:p>
    <w:p w14:paraId="281BEA5A" w14:textId="77777777" w:rsidR="0012734B" w:rsidRPr="0012734B" w:rsidRDefault="0012734B" w:rsidP="0012734B">
      <w:pPr>
        <w:suppressAutoHyphens w:val="0"/>
        <w:autoSpaceDN/>
        <w:spacing w:after="0" w:line="240" w:lineRule="auto"/>
        <w:jc w:val="both"/>
        <w:rPr>
          <w:rFonts w:asciiTheme="minorHAnsi" w:eastAsia="Times New Roman" w:hAnsiTheme="minorHAnsi" w:cs="Open Sans"/>
          <w:snapToGrid w:val="0"/>
          <w:w w:val="110"/>
          <w:kern w:val="0"/>
          <w:sz w:val="21"/>
          <w:szCs w:val="21"/>
          <w:lang w:eastAsia="fr-FR"/>
        </w:rPr>
      </w:pPr>
    </w:p>
    <w:p w14:paraId="06BF8F86" w14:textId="77777777" w:rsidR="0012734B" w:rsidRPr="0012734B" w:rsidRDefault="0012734B" w:rsidP="0012734B">
      <w:pPr>
        <w:suppressAutoHyphens w:val="0"/>
        <w:autoSpaceDN/>
        <w:spacing w:after="0" w:line="240" w:lineRule="auto"/>
        <w:jc w:val="both"/>
        <w:rPr>
          <w:rFonts w:asciiTheme="minorHAnsi" w:eastAsia="Times New Roman" w:hAnsiTheme="minorHAnsi" w:cs="Open Sans"/>
          <w:snapToGrid w:val="0"/>
          <w:w w:val="110"/>
          <w:kern w:val="0"/>
          <w:sz w:val="21"/>
          <w:szCs w:val="21"/>
          <w:lang w:eastAsia="fr-FR"/>
        </w:rPr>
      </w:pPr>
    </w:p>
    <w:p w14:paraId="7DF1A9EB" w14:textId="77777777" w:rsidR="0012734B" w:rsidRPr="0012734B" w:rsidRDefault="0012734B" w:rsidP="0012734B">
      <w:pPr>
        <w:suppressAutoHyphens w:val="0"/>
        <w:autoSpaceDN/>
        <w:spacing w:after="0" w:line="240" w:lineRule="auto"/>
        <w:jc w:val="both"/>
        <w:rPr>
          <w:rFonts w:asciiTheme="minorHAnsi" w:eastAsia="Times New Roman" w:hAnsiTheme="minorHAnsi" w:cs="Open Sans"/>
          <w:snapToGrid w:val="0"/>
          <w:w w:val="110"/>
          <w:kern w:val="0"/>
          <w:sz w:val="21"/>
          <w:szCs w:val="21"/>
          <w:lang w:eastAsia="fr-FR"/>
        </w:rPr>
      </w:pPr>
    </w:p>
    <w:p w14:paraId="0FAF7F22" w14:textId="2AD17F7C" w:rsidR="000A4A1C" w:rsidRPr="0012734B" w:rsidRDefault="0012734B" w:rsidP="004F0C51">
      <w:pPr>
        <w:tabs>
          <w:tab w:val="left" w:pos="4678"/>
        </w:tabs>
        <w:suppressAutoHyphens w:val="0"/>
        <w:autoSpaceDN/>
        <w:spacing w:after="0" w:line="240" w:lineRule="auto"/>
        <w:jc w:val="both"/>
        <w:rPr>
          <w:rFonts w:asciiTheme="minorHAnsi" w:hAnsiTheme="minorHAnsi"/>
        </w:rPr>
      </w:pPr>
      <w:r w:rsidRPr="004F0C51">
        <w:rPr>
          <w:rFonts w:asciiTheme="minorHAnsi" w:eastAsia="Times New Roman" w:hAnsiTheme="minorHAnsi" w:cs="Open Sans"/>
          <w:snapToGrid w:val="0"/>
          <w:w w:val="110"/>
          <w:kern w:val="0"/>
          <w:lang w:eastAsia="fr-FR"/>
        </w:rPr>
        <w:t xml:space="preserve">Datum: _______________________ </w:t>
      </w:r>
      <w:r w:rsidRPr="004F0C51">
        <w:rPr>
          <w:rFonts w:asciiTheme="minorHAnsi" w:eastAsia="Times New Roman" w:hAnsiTheme="minorHAnsi" w:cs="Open Sans"/>
          <w:snapToGrid w:val="0"/>
          <w:w w:val="110"/>
          <w:kern w:val="0"/>
          <w:lang w:eastAsia="fr-FR"/>
        </w:rPr>
        <w:tab/>
        <w:t>Ort: _________________________</w:t>
      </w:r>
    </w:p>
    <w:sectPr w:rsidR="000A4A1C" w:rsidRPr="0012734B">
      <w:headerReference w:type="default" r:id="rId10"/>
      <w:footerReference w:type="default" r:id="rId11"/>
      <w:pgSz w:w="11906" w:h="16838"/>
      <w:pgMar w:top="1417" w:right="1417" w:bottom="1134" w:left="1417" w:header="708" w:footer="1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0D2885" w14:textId="77777777" w:rsidR="00342365" w:rsidRDefault="00342365">
      <w:pPr>
        <w:spacing w:after="0" w:line="240" w:lineRule="auto"/>
      </w:pPr>
      <w:r>
        <w:separator/>
      </w:r>
    </w:p>
  </w:endnote>
  <w:endnote w:type="continuationSeparator" w:id="0">
    <w:p w14:paraId="0719F715" w14:textId="77777777" w:rsidR="00342365" w:rsidRDefault="003423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F7F2F" w14:textId="2120B637" w:rsidR="009F3919" w:rsidRDefault="009F3919">
    <w:pPr>
      <w:tabs>
        <w:tab w:val="left" w:pos="6663"/>
      </w:tabs>
      <w:spacing w:after="0"/>
    </w:pPr>
    <w:r>
      <w:rPr>
        <w:noProof/>
        <w:lang w:eastAsia="nl-NL"/>
      </w:rPr>
      <w:drawing>
        <wp:anchor distT="0" distB="0" distL="114300" distR="114300" simplePos="0" relativeHeight="251665408" behindDoc="1" locked="0" layoutInCell="1" allowOverlap="1" wp14:anchorId="0FAF7F28" wp14:editId="0FAF7F29">
          <wp:simplePos x="0" y="0"/>
          <wp:positionH relativeFrom="page">
            <wp:posOffset>4876796</wp:posOffset>
          </wp:positionH>
          <wp:positionV relativeFrom="page">
            <wp:posOffset>9248771</wp:posOffset>
          </wp:positionV>
          <wp:extent cx="2696949" cy="1448592"/>
          <wp:effectExtent l="0" t="0" r="8151" b="0"/>
          <wp:wrapNone/>
          <wp:docPr id="765250017" name="Grafik 14512211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96DAC541-7B7A-43D3-8B79-37D633B846F1}">
                        <asvg:svgBlip xmlns:asvg="http://schemas.microsoft.com/office/drawing/2016/SVG/main" r:embed="rId2"/>
                      </a:ext>
                    </a:extLst>
                  </a:blip>
                  <a:stretch>
                    <a:fillRect/>
                  </a:stretch>
                </pic:blipFill>
                <pic:spPr>
                  <a:xfrm>
                    <a:off x="0" y="0"/>
                    <a:ext cx="2696949" cy="1448592"/>
                  </a:xfrm>
                  <a:prstGeom prst="rect">
                    <a:avLst/>
                  </a:prstGeom>
                  <a:noFill/>
                  <a:ln>
                    <a:noFill/>
                    <a:prstDash/>
                  </a:ln>
                </pic:spPr>
              </pic:pic>
            </a:graphicData>
          </a:graphic>
        </wp:anchor>
      </w:drawing>
    </w:r>
    <w:r>
      <w:rPr>
        <w:noProof/>
        <w:lang w:eastAsia="nl-NL"/>
      </w:rPr>
      <w:drawing>
        <wp:anchor distT="0" distB="0" distL="114300" distR="114300" simplePos="0" relativeHeight="251664384" behindDoc="0" locked="0" layoutInCell="1" allowOverlap="1" wp14:anchorId="0FAF7F2A" wp14:editId="0FAF7F2B">
          <wp:simplePos x="0" y="0"/>
          <wp:positionH relativeFrom="margin">
            <wp:posOffset>-252090</wp:posOffset>
          </wp:positionH>
          <wp:positionV relativeFrom="paragraph">
            <wp:posOffset>-107954</wp:posOffset>
          </wp:positionV>
          <wp:extent cx="527051" cy="243843"/>
          <wp:effectExtent l="0" t="0" r="6349" b="3807"/>
          <wp:wrapThrough wrapText="bothSides">
            <wp:wrapPolygon edited="0">
              <wp:start x="0" y="0"/>
              <wp:lineTo x="0" y="20250"/>
              <wp:lineTo x="21079" y="20250"/>
              <wp:lineTo x="21079" y="0"/>
              <wp:lineTo x="0" y="0"/>
            </wp:wrapPolygon>
          </wp:wrapThrough>
          <wp:docPr id="1879857523" name="Grafik 1509775073" descr="Euregio Maas-Rhein . Startseit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27051" cy="243843"/>
                  </a:xfrm>
                  <a:prstGeom prst="rect">
                    <a:avLst/>
                  </a:prstGeom>
                  <a:noFill/>
                  <a:ln>
                    <a:noFill/>
                    <a:prstDash/>
                  </a:ln>
                </pic:spPr>
              </pic:pic>
            </a:graphicData>
          </a:graphic>
        </wp:anchor>
      </w:drawing>
    </w:r>
    <w:r>
      <w:rPr>
        <w:noProof/>
      </w:rPr>
      <mc:AlternateContent>
        <mc:Choice Requires="wps">
          <w:drawing>
            <wp:anchor distT="0" distB="0" distL="114300" distR="114300" simplePos="0" relativeHeight="251663360" behindDoc="0" locked="0" layoutInCell="1" allowOverlap="1" wp14:anchorId="0FAF7F2C" wp14:editId="0FAF7F2D">
              <wp:simplePos x="0" y="0"/>
              <wp:positionH relativeFrom="column">
                <wp:posOffset>-258446</wp:posOffset>
              </wp:positionH>
              <wp:positionV relativeFrom="paragraph">
                <wp:posOffset>-167006</wp:posOffset>
              </wp:positionV>
              <wp:extent cx="4298320" cy="3173"/>
              <wp:effectExtent l="0" t="0" r="26030" b="34927"/>
              <wp:wrapNone/>
              <wp:docPr id="1924904132" name="Gerader Verbinder 1"/>
              <wp:cNvGraphicFramePr/>
              <a:graphic xmlns:a="http://schemas.openxmlformats.org/drawingml/2006/main">
                <a:graphicData uri="http://schemas.microsoft.com/office/word/2010/wordprocessingShape">
                  <wps:wsp>
                    <wps:cNvCnPr/>
                    <wps:spPr>
                      <a:xfrm flipV="1">
                        <a:off x="0" y="0"/>
                        <a:ext cx="4298320" cy="3173"/>
                      </a:xfrm>
                      <a:prstGeom prst="straightConnector1">
                        <a:avLst/>
                      </a:prstGeom>
                      <a:noFill/>
                      <a:ln w="12701" cap="flat">
                        <a:solidFill>
                          <a:srgbClr val="104862"/>
                        </a:solidFill>
                        <a:prstDash val="solid"/>
                        <a:miter/>
                      </a:ln>
                    </wps:spPr>
                    <wps:bodyPr/>
                  </wps:wsp>
                </a:graphicData>
              </a:graphic>
            </wp:anchor>
          </w:drawing>
        </mc:Choice>
        <mc:Fallback>
          <w:pict>
            <v:shapetype w14:anchorId="1FA5CDDE" id="_x0000_t32" coordsize="21600,21600" o:spt="32" o:oned="t" path="m,l21600,21600e" filled="f">
              <v:path arrowok="t" fillok="f" o:connecttype="none"/>
              <o:lock v:ext="edit" shapetype="t"/>
            </v:shapetype>
            <v:shape id="Gerader Verbinder 1" o:spid="_x0000_s1026" type="#_x0000_t32" style="position:absolute;margin-left:-20.35pt;margin-top:-13.15pt;width:338.45pt;height:.25pt;flip:y;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" strokecolor="#104862" strokeweight=".35281mm">
              <v:stroke joinstyle="miter"/>
            </v:shape>
          </w:pict>
        </mc:Fallback>
      </mc:AlternateContent>
    </w:r>
    <w:r>
      <w:rPr>
        <w:noProof/>
        <w:sz w:val="18"/>
        <w:szCs w:val="18"/>
      </w:rPr>
      <w:drawing>
        <wp:anchor distT="0" distB="0" distL="114300" distR="114300" simplePos="0" relativeHeight="251666432" behindDoc="0" locked="0" layoutInCell="1" allowOverlap="1" wp14:anchorId="0FAF7F2E" wp14:editId="0FAF7F2F">
          <wp:simplePos x="0" y="0"/>
          <wp:positionH relativeFrom="column">
            <wp:posOffset>328927</wp:posOffset>
          </wp:positionH>
          <wp:positionV relativeFrom="paragraph">
            <wp:posOffset>-106683</wp:posOffset>
          </wp:positionV>
          <wp:extent cx="3648071" cy="235586"/>
          <wp:effectExtent l="0" t="0" r="0" b="0"/>
          <wp:wrapThrough wrapText="bothSides">
            <wp:wrapPolygon edited="0">
              <wp:start x="0" y="0"/>
              <wp:lineTo x="0" y="19213"/>
              <wp:lineTo x="21431" y="19213"/>
              <wp:lineTo x="21431" y="0"/>
              <wp:lineTo x="0" y="0"/>
            </wp:wrapPolygon>
          </wp:wrapThrough>
          <wp:docPr id="1883813586" name="Grafik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srcRect/>
                  <a:stretch>
                    <a:fillRect/>
                  </a:stretch>
                </pic:blipFill>
                <pic:spPr>
                  <a:xfrm>
                    <a:off x="0" y="0"/>
                    <a:ext cx="3648071" cy="235586"/>
                  </a:xfrm>
                  <a:prstGeom prst="rect">
                    <a:avLst/>
                  </a:prstGeom>
                  <a:noFill/>
                  <a:ln>
                    <a:noFill/>
                    <a:prstDash/>
                  </a:ln>
                </pic:spPr>
              </pic:pic>
            </a:graphicData>
          </a:graphic>
        </wp:anchor>
      </w:drawing>
    </w:r>
    <w:proofErr w:type="spellStart"/>
    <w:r>
      <w:rPr>
        <w:rFonts w:ascii="Aptos Display" w:hAnsi="Aptos Display"/>
        <w:sz w:val="16"/>
        <w:szCs w:val="16"/>
        <w:lang w:val="en-US"/>
      </w:rPr>
      <w:t>Fassung</w:t>
    </w:r>
    <w:proofErr w:type="spellEnd"/>
    <w:r>
      <w:rPr>
        <w:rFonts w:ascii="Aptos Display" w:hAnsi="Aptos Display"/>
        <w:sz w:val="16"/>
        <w:szCs w:val="16"/>
        <w:lang w:val="en-US"/>
      </w:rPr>
      <w:t xml:space="preserve"> 2024-1</w:t>
    </w:r>
    <w:r w:rsidR="0012734B">
      <w:rPr>
        <w:rFonts w:ascii="Aptos Display" w:hAnsi="Aptos Display"/>
        <w:sz w:val="16"/>
        <w:szCs w:val="16"/>
        <w:lang w:val="en-US"/>
      </w:rPr>
      <w:t>1</w:t>
    </w:r>
    <w:r>
      <w:rPr>
        <w:rFonts w:ascii="Aptos Display" w:hAnsi="Aptos Display"/>
        <w:sz w:val="16"/>
        <w:szCs w:val="16"/>
        <w:lang w:val="en-US"/>
      </w:rPr>
      <w:t>-2</w:t>
    </w:r>
    <w:r w:rsidR="0012734B">
      <w:rPr>
        <w:rFonts w:ascii="Aptos Display" w:hAnsi="Aptos Display"/>
        <w:sz w:val="16"/>
        <w:szCs w:val="16"/>
        <w:lang w:val="en-US"/>
      </w:rPr>
      <w:t>0</w:t>
    </w:r>
    <w:r>
      <w:rPr>
        <w:rFonts w:ascii="Aptos Display" w:hAnsi="Aptos Display"/>
        <w:sz w:val="16"/>
        <w:szCs w:val="16"/>
        <w:lang w:val="en-US"/>
      </w:rPr>
      <w:tab/>
    </w:r>
    <w:r>
      <w:rPr>
        <w:sz w:val="18"/>
        <w:szCs w:val="18"/>
      </w:rPr>
      <w:tab/>
    </w:r>
    <w:r>
      <w:rPr>
        <w:sz w:val="18"/>
        <w:szCs w:val="18"/>
      </w:rPr>
      <w:fldChar w:fldCharType="begin"/>
    </w:r>
    <w:r>
      <w:rPr>
        <w:sz w:val="18"/>
        <w:szCs w:val="18"/>
      </w:rPr>
      <w:instrText xml:space="preserve"> PAGE </w:instrText>
    </w:r>
    <w:r>
      <w:rPr>
        <w:sz w:val="18"/>
        <w:szCs w:val="18"/>
      </w:rPr>
      <w:fldChar w:fldCharType="separate"/>
    </w:r>
    <w:r>
      <w:rPr>
        <w:sz w:val="18"/>
        <w:szCs w:val="18"/>
      </w:rPr>
      <w:t>1</w:t>
    </w:r>
    <w:r>
      <w:rPr>
        <w:sz w:val="18"/>
        <w:szCs w:val="18"/>
      </w:rPr>
      <w:fldChar w:fldCharType="end"/>
    </w:r>
    <w:r w:rsidR="004F0C51">
      <w:rPr>
        <w:sz w:val="18"/>
        <w:szCs w:val="18"/>
      </w:rPr>
      <w:t>/</w:t>
    </w:r>
    <w:r w:rsidR="00C207CA">
      <w:rPr>
        <w:sz w:val="18"/>
        <w:szCs w:val="1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C163CD" w14:textId="77777777" w:rsidR="00342365" w:rsidRDefault="00342365">
      <w:pPr>
        <w:spacing w:after="0" w:line="240" w:lineRule="auto"/>
      </w:pPr>
      <w:r>
        <w:rPr>
          <w:color w:val="000000"/>
        </w:rPr>
        <w:separator/>
      </w:r>
    </w:p>
  </w:footnote>
  <w:footnote w:type="continuationSeparator" w:id="0">
    <w:p w14:paraId="148C7EFD" w14:textId="77777777" w:rsidR="00342365" w:rsidRDefault="003423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F7F2A" w14:textId="63842B51" w:rsidR="009F3919" w:rsidRPr="0012734B" w:rsidRDefault="00F8620B">
    <w:pPr>
      <w:spacing w:after="0" w:line="240" w:lineRule="auto"/>
      <w:jc w:val="center"/>
      <w:rPr>
        <w:lang w:val="en-US"/>
      </w:rPr>
    </w:pPr>
    <w:r w:rsidRPr="006A49D9">
      <w:rPr>
        <w:noProof/>
        <w:sz w:val="8"/>
        <w:szCs w:val="8"/>
      </w:rPr>
      <w:drawing>
        <wp:anchor distT="0" distB="0" distL="114300" distR="114300" simplePos="0" relativeHeight="251668480" behindDoc="0" locked="0" layoutInCell="1" allowOverlap="1" wp14:anchorId="13176495" wp14:editId="0FE3BB18">
          <wp:simplePos x="0" y="0"/>
          <wp:positionH relativeFrom="margin">
            <wp:posOffset>4469528</wp:posOffset>
          </wp:positionH>
          <wp:positionV relativeFrom="paragraph">
            <wp:posOffset>-73973</wp:posOffset>
          </wp:positionV>
          <wp:extent cx="1591992" cy="716905"/>
          <wp:effectExtent l="0" t="0" r="0" b="0"/>
          <wp:wrapNone/>
          <wp:docPr id="1132348442" name="Grafik 7" descr="Ein Bild, das Text, Screenshot, Schrift, Electric Blue (Farb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2348442" name="Grafik 7" descr="Ein Bild, das Text, Screenshot, Schrift, Electric Blue (Farbe) enthält.&#10;&#10;Automatisch generierte Beschreibu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91992" cy="716905"/>
                  </a:xfrm>
                  <a:prstGeom prst="rect">
                    <a:avLst/>
                  </a:prstGeom>
                  <a:noFill/>
                  <a:ln>
                    <a:noFill/>
                  </a:ln>
                </pic:spPr>
              </pic:pic>
            </a:graphicData>
          </a:graphic>
          <wp14:sizeRelH relativeFrom="page">
            <wp14:pctWidth>0</wp14:pctWidth>
          </wp14:sizeRelH>
          <wp14:sizeRelV relativeFrom="page">
            <wp14:pctHeight>0</wp14:pctHeight>
          </wp14:sizeRelV>
        </wp:anchor>
      </w:drawing>
    </w:r>
    <w:r w:rsidR="009F3919">
      <w:rPr>
        <w:rFonts w:ascii="Aptos Display" w:hAnsi="Aptos Display"/>
        <w:i/>
        <w:iCs/>
        <w:noProof/>
        <w:color w:val="0F4761"/>
        <w:sz w:val="20"/>
        <w:szCs w:val="20"/>
        <w:lang w:eastAsia="nl-NL"/>
      </w:rPr>
      <w:drawing>
        <wp:anchor distT="0" distB="0" distL="114300" distR="114300" simplePos="0" relativeHeight="251660288" behindDoc="1" locked="0" layoutInCell="1" allowOverlap="1" wp14:anchorId="0FAF7F26" wp14:editId="0FAF7F27">
          <wp:simplePos x="0" y="0"/>
          <wp:positionH relativeFrom="page">
            <wp:align>left</wp:align>
          </wp:positionH>
          <wp:positionV relativeFrom="page">
            <wp:posOffset>6025</wp:posOffset>
          </wp:positionV>
          <wp:extent cx="2285094" cy="1132402"/>
          <wp:effectExtent l="0" t="0" r="906" b="10598"/>
          <wp:wrapNone/>
          <wp:docPr id="849613187" name="Grafik 91667209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96DAC541-7B7A-43D3-8B79-37D633B846F1}">
                        <asvg:svgBlip xmlns:asvg="http://schemas.microsoft.com/office/drawing/2016/SVG/main" r:embed="rId3"/>
                      </a:ext>
                    </a:extLst>
                  </a:blip>
                  <a:stretch>
                    <a:fillRect/>
                  </a:stretch>
                </pic:blipFill>
                <pic:spPr>
                  <a:xfrm rot="10799991">
                    <a:off x="0" y="0"/>
                    <a:ext cx="2285094" cy="1132402"/>
                  </a:xfrm>
                  <a:prstGeom prst="rect">
                    <a:avLst/>
                  </a:prstGeom>
                  <a:noFill/>
                  <a:ln>
                    <a:noFill/>
                    <a:prstDash/>
                  </a:ln>
                </pic:spPr>
              </pic:pic>
            </a:graphicData>
          </a:graphic>
        </wp:anchor>
      </w:drawing>
    </w:r>
    <w:bookmarkStart w:id="2" w:name="_Hlk179959643"/>
    <w:r w:rsidR="009F3919">
      <w:rPr>
        <w:rFonts w:ascii="Aptos Display" w:hAnsi="Aptos Display"/>
        <w:b/>
        <w:bCs/>
        <w:color w:val="215E99"/>
        <w:sz w:val="36"/>
        <w:szCs w:val="36"/>
        <w:lang w:val="en-US"/>
      </w:rPr>
      <w:t xml:space="preserve">SPF </w:t>
    </w:r>
    <w:r w:rsidR="00613210">
      <w:rPr>
        <w:rFonts w:ascii="Aptos Display" w:hAnsi="Aptos Display"/>
        <w:b/>
        <w:bCs/>
        <w:color w:val="215E99"/>
        <w:sz w:val="36"/>
        <w:szCs w:val="36"/>
        <w:lang w:val="en-US"/>
      </w:rPr>
      <w:t>“</w:t>
    </w:r>
    <w:r w:rsidR="009F3919">
      <w:rPr>
        <w:rFonts w:ascii="Aptos Display" w:hAnsi="Aptos Display"/>
        <w:b/>
        <w:bCs/>
        <w:color w:val="215E99"/>
        <w:sz w:val="36"/>
        <w:szCs w:val="36"/>
        <w:lang w:val="en-US"/>
      </w:rPr>
      <w:t>People to People”</w:t>
    </w:r>
  </w:p>
  <w:p w14:paraId="0FAF7F2B" w14:textId="7A4812F7" w:rsidR="009F3919" w:rsidRDefault="00613210">
    <w:pPr>
      <w:pBdr>
        <w:bottom w:val="single" w:sz="4" w:space="1" w:color="000000"/>
      </w:pBdr>
      <w:spacing w:after="0" w:line="240" w:lineRule="auto"/>
      <w:jc w:val="center"/>
      <w:rPr>
        <w:rFonts w:ascii="Aptos Display" w:hAnsi="Aptos Display"/>
        <w:b/>
        <w:bCs/>
        <w:color w:val="215E99"/>
        <w:sz w:val="28"/>
        <w:szCs w:val="28"/>
        <w:lang w:val="en-US"/>
      </w:rPr>
    </w:pPr>
    <w:r>
      <w:rPr>
        <w:rFonts w:ascii="Aptos Display" w:hAnsi="Aptos Display"/>
        <w:b/>
        <w:bCs/>
        <w:color w:val="215E99"/>
        <w:sz w:val="28"/>
        <w:szCs w:val="28"/>
        <w:lang w:val="en-US"/>
      </w:rPr>
      <w:t xml:space="preserve">Small project </w:t>
    </w:r>
    <w:r w:rsidR="009F3919">
      <w:rPr>
        <w:rFonts w:ascii="Aptos Display" w:hAnsi="Aptos Display"/>
        <w:b/>
        <w:bCs/>
        <w:color w:val="215E99"/>
        <w:sz w:val="28"/>
        <w:szCs w:val="28"/>
        <w:lang w:val="en-US"/>
      </w:rPr>
      <w:t>“</w:t>
    </w:r>
    <w:r>
      <w:rPr>
        <w:rFonts w:ascii="Aptos Display" w:hAnsi="Aptos Display"/>
        <w:b/>
        <w:bCs/>
        <w:color w:val="215E99"/>
        <w:sz w:val="28"/>
        <w:szCs w:val="28"/>
        <w:lang w:val="en-US"/>
      </w:rPr>
      <w:t>MAXI</w:t>
    </w:r>
    <w:r w:rsidR="009F3919">
      <w:rPr>
        <w:rFonts w:ascii="Aptos Display" w:hAnsi="Aptos Display"/>
        <w:b/>
        <w:bCs/>
        <w:color w:val="215E99"/>
        <w:sz w:val="28"/>
        <w:szCs w:val="28"/>
        <w:lang w:val="en-US"/>
      </w:rPr>
      <w:t>”</w:t>
    </w:r>
  </w:p>
  <w:bookmarkEnd w:id="2"/>
  <w:p w14:paraId="0FAF7F2C" w14:textId="77A4AE79" w:rsidR="009F3919" w:rsidRDefault="004930F9">
    <w:pPr>
      <w:pBdr>
        <w:bottom w:val="single" w:sz="4" w:space="1" w:color="000000"/>
      </w:pBdr>
      <w:spacing w:after="0" w:line="240" w:lineRule="auto"/>
      <w:jc w:val="center"/>
      <w:rPr>
        <w:rFonts w:ascii="Aptos Display" w:hAnsi="Aptos Display"/>
        <w:b/>
        <w:bCs/>
        <w:color w:val="215E99"/>
        <w:sz w:val="28"/>
        <w:szCs w:val="28"/>
        <w:lang w:val="en-US"/>
      </w:rPr>
    </w:pPr>
    <w:r>
      <w:rPr>
        <w:rFonts w:ascii="Aptos Display" w:hAnsi="Aptos Display"/>
        <w:b/>
        <w:bCs/>
        <w:color w:val="215E99"/>
        <w:sz w:val="28"/>
        <w:szCs w:val="28"/>
        <w:lang w:val="en-US"/>
      </w:rPr>
      <w:t>“</w:t>
    </w:r>
    <w:proofErr w:type="spellStart"/>
    <w:r w:rsidRPr="00C91C44">
      <w:rPr>
        <w:rFonts w:ascii="Aptos Display" w:hAnsi="Aptos Display"/>
        <w:b/>
        <w:bCs/>
        <w:color w:val="215E99"/>
        <w:sz w:val="28"/>
        <w:szCs w:val="28"/>
        <w:highlight w:val="lightGray"/>
        <w:lang w:val="en-US"/>
      </w:rPr>
      <w:t>Projektname</w:t>
    </w:r>
    <w:proofErr w:type="spellEnd"/>
    <w:r>
      <w:rPr>
        <w:rFonts w:ascii="Aptos Display" w:hAnsi="Aptos Display"/>
        <w:b/>
        <w:bCs/>
        <w:color w:val="215E99"/>
        <w:sz w:val="28"/>
        <w:szCs w:val="28"/>
        <w:lang w:val="en-US"/>
      </w:rPr>
      <w:t>”</w:t>
    </w:r>
  </w:p>
  <w:p w14:paraId="0FAF7F2D" w14:textId="77777777" w:rsidR="009F3919" w:rsidRDefault="009F3919">
    <w:pPr>
      <w:pBdr>
        <w:bottom w:val="single" w:sz="4" w:space="1" w:color="000000"/>
      </w:pBdr>
      <w:spacing w:after="0" w:line="240" w:lineRule="auto"/>
      <w:jc w:val="right"/>
      <w:rPr>
        <w:rFonts w:ascii="Aptos Display" w:hAnsi="Aptos Display"/>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4B1FD3"/>
    <w:multiLevelType w:val="hybridMultilevel"/>
    <w:tmpl w:val="0F020BEA"/>
    <w:lvl w:ilvl="0" w:tplc="5C0CCDB0">
      <w:start w:val="3"/>
      <w:numFmt w:val="bullet"/>
      <w:lvlText w:val="-"/>
      <w:lvlJc w:val="left"/>
      <w:pPr>
        <w:ind w:left="720" w:hanging="360"/>
      </w:pPr>
      <w:rPr>
        <w:rFonts w:ascii="Arial Narrow" w:eastAsia="Times New Roman" w:hAnsi="Arial Narrow"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2B411FC5"/>
    <w:multiLevelType w:val="hybridMultilevel"/>
    <w:tmpl w:val="6B5E4E50"/>
    <w:lvl w:ilvl="0" w:tplc="5C0CCDB0">
      <w:start w:val="3"/>
      <w:numFmt w:val="bullet"/>
      <w:lvlText w:val="-"/>
      <w:lvlJc w:val="left"/>
      <w:pPr>
        <w:ind w:left="720" w:hanging="360"/>
      </w:pPr>
      <w:rPr>
        <w:rFonts w:ascii="Arial Narrow" w:eastAsia="Times New Roman" w:hAnsi="Arial Narrow"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169519B"/>
    <w:multiLevelType w:val="hybridMultilevel"/>
    <w:tmpl w:val="5D24A380"/>
    <w:lvl w:ilvl="0" w:tplc="5C0CCDB0">
      <w:start w:val="3"/>
      <w:numFmt w:val="bullet"/>
      <w:lvlText w:val="-"/>
      <w:lvlJc w:val="left"/>
      <w:pPr>
        <w:ind w:left="720" w:hanging="360"/>
      </w:pPr>
      <w:rPr>
        <w:rFonts w:ascii="Arial Narrow" w:eastAsia="Times New Roman" w:hAnsi="Arial Narrow"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35B63E07"/>
    <w:multiLevelType w:val="hybridMultilevel"/>
    <w:tmpl w:val="AB988FC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E1038BB"/>
    <w:multiLevelType w:val="hybridMultilevel"/>
    <w:tmpl w:val="126CF5A4"/>
    <w:lvl w:ilvl="0" w:tplc="5C0CCDB0">
      <w:start w:val="3"/>
      <w:numFmt w:val="bullet"/>
      <w:lvlText w:val="-"/>
      <w:lvlJc w:val="left"/>
      <w:pPr>
        <w:ind w:left="720" w:hanging="360"/>
      </w:pPr>
      <w:rPr>
        <w:rFonts w:ascii="Arial Narrow" w:eastAsia="Times New Roman" w:hAnsi="Arial Narrow"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290518E"/>
    <w:multiLevelType w:val="hybridMultilevel"/>
    <w:tmpl w:val="E7869380"/>
    <w:lvl w:ilvl="0" w:tplc="5C0CCDB0">
      <w:start w:val="3"/>
      <w:numFmt w:val="bullet"/>
      <w:lvlText w:val="-"/>
      <w:lvlJc w:val="left"/>
      <w:pPr>
        <w:ind w:left="720" w:hanging="360"/>
      </w:pPr>
      <w:rPr>
        <w:rFonts w:ascii="Arial Narrow" w:eastAsia="Times New Roman" w:hAnsi="Arial Narrow"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54259794">
    <w:abstractNumId w:val="0"/>
  </w:num>
  <w:num w:numId="2" w16cid:durableId="1368944091">
    <w:abstractNumId w:val="1"/>
  </w:num>
  <w:num w:numId="3" w16cid:durableId="1981838134">
    <w:abstractNumId w:val="2"/>
  </w:num>
  <w:num w:numId="4" w16cid:durableId="1221360169">
    <w:abstractNumId w:val="5"/>
  </w:num>
  <w:num w:numId="5" w16cid:durableId="1786926477">
    <w:abstractNumId w:val="4"/>
  </w:num>
  <w:num w:numId="6" w16cid:durableId="469909152">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onja Fickers">
    <w15:presenceInfo w15:providerId="AD" w15:userId="S::SonjaFickers@euregio-mr.eu::3eb89b56-7c61-40b9-b74d-ae0f9c811a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A1C"/>
    <w:rsid w:val="000017DA"/>
    <w:rsid w:val="000155BB"/>
    <w:rsid w:val="0005432A"/>
    <w:rsid w:val="00096A2D"/>
    <w:rsid w:val="000A4A1C"/>
    <w:rsid w:val="000C1E91"/>
    <w:rsid w:val="00104407"/>
    <w:rsid w:val="0012734B"/>
    <w:rsid w:val="00131A5B"/>
    <w:rsid w:val="0016085C"/>
    <w:rsid w:val="001C115C"/>
    <w:rsid w:val="001D2E90"/>
    <w:rsid w:val="001D5680"/>
    <w:rsid w:val="001E46FE"/>
    <w:rsid w:val="001E6211"/>
    <w:rsid w:val="002261CA"/>
    <w:rsid w:val="002B6DA7"/>
    <w:rsid w:val="002E0B17"/>
    <w:rsid w:val="002F6D93"/>
    <w:rsid w:val="00342365"/>
    <w:rsid w:val="003611B3"/>
    <w:rsid w:val="003A16CC"/>
    <w:rsid w:val="003A5F65"/>
    <w:rsid w:val="003B21F0"/>
    <w:rsid w:val="003D1043"/>
    <w:rsid w:val="003F6E26"/>
    <w:rsid w:val="00423619"/>
    <w:rsid w:val="0043244A"/>
    <w:rsid w:val="00486038"/>
    <w:rsid w:val="004928EB"/>
    <w:rsid w:val="004930F9"/>
    <w:rsid w:val="004A4E79"/>
    <w:rsid w:val="004D5469"/>
    <w:rsid w:val="004F0C51"/>
    <w:rsid w:val="005C671C"/>
    <w:rsid w:val="005C6DFD"/>
    <w:rsid w:val="005E1D4D"/>
    <w:rsid w:val="005F25C6"/>
    <w:rsid w:val="006024D7"/>
    <w:rsid w:val="00613210"/>
    <w:rsid w:val="00623FB2"/>
    <w:rsid w:val="006347FD"/>
    <w:rsid w:val="0068118A"/>
    <w:rsid w:val="00686B68"/>
    <w:rsid w:val="006B39FF"/>
    <w:rsid w:val="006C71B7"/>
    <w:rsid w:val="006E2AE7"/>
    <w:rsid w:val="00705109"/>
    <w:rsid w:val="007412B6"/>
    <w:rsid w:val="0076019D"/>
    <w:rsid w:val="007A6139"/>
    <w:rsid w:val="007F717F"/>
    <w:rsid w:val="00800E7A"/>
    <w:rsid w:val="00802E9C"/>
    <w:rsid w:val="008069BC"/>
    <w:rsid w:val="008231DF"/>
    <w:rsid w:val="00856087"/>
    <w:rsid w:val="008607FD"/>
    <w:rsid w:val="00872AE3"/>
    <w:rsid w:val="00873D7F"/>
    <w:rsid w:val="008A21AA"/>
    <w:rsid w:val="008D1C28"/>
    <w:rsid w:val="00926C08"/>
    <w:rsid w:val="00940262"/>
    <w:rsid w:val="009F1EA5"/>
    <w:rsid w:val="009F3919"/>
    <w:rsid w:val="009F3A79"/>
    <w:rsid w:val="00A332E2"/>
    <w:rsid w:val="00A42337"/>
    <w:rsid w:val="00AB4110"/>
    <w:rsid w:val="00AB6136"/>
    <w:rsid w:val="00AC137C"/>
    <w:rsid w:val="00AE6054"/>
    <w:rsid w:val="00B11FC9"/>
    <w:rsid w:val="00B21152"/>
    <w:rsid w:val="00B62E42"/>
    <w:rsid w:val="00BA07DB"/>
    <w:rsid w:val="00BB45AD"/>
    <w:rsid w:val="00BB7E74"/>
    <w:rsid w:val="00BC3F73"/>
    <w:rsid w:val="00BE61F1"/>
    <w:rsid w:val="00C207CA"/>
    <w:rsid w:val="00C272DE"/>
    <w:rsid w:val="00C84D52"/>
    <w:rsid w:val="00C91C44"/>
    <w:rsid w:val="00CA2A83"/>
    <w:rsid w:val="00CD7327"/>
    <w:rsid w:val="00D0256C"/>
    <w:rsid w:val="00D11A91"/>
    <w:rsid w:val="00D165D3"/>
    <w:rsid w:val="00D2408E"/>
    <w:rsid w:val="00D513E3"/>
    <w:rsid w:val="00D72968"/>
    <w:rsid w:val="00DF4A83"/>
    <w:rsid w:val="00DF5110"/>
    <w:rsid w:val="00E0773C"/>
    <w:rsid w:val="00E21CB1"/>
    <w:rsid w:val="00E42BE2"/>
    <w:rsid w:val="00E76110"/>
    <w:rsid w:val="00E85413"/>
    <w:rsid w:val="00EB4FAD"/>
    <w:rsid w:val="00EC44F8"/>
    <w:rsid w:val="00EC6782"/>
    <w:rsid w:val="00ED5627"/>
    <w:rsid w:val="00EE1933"/>
    <w:rsid w:val="00EF61C4"/>
    <w:rsid w:val="00F066B8"/>
    <w:rsid w:val="00F8620B"/>
    <w:rsid w:val="00F9110F"/>
    <w:rsid w:val="00FB6049"/>
    <w:rsid w:val="00FF272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AF7F22"/>
  <w15:docId w15:val="{D1C2852C-05E7-40C4-A801-718DA22E3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Times New Roman"/>
        <w:kern w:val="3"/>
        <w:sz w:val="24"/>
        <w:szCs w:val="24"/>
        <w:lang w:val="de-DE" w:eastAsia="en-US" w:bidi="ar-SA"/>
      </w:rPr>
    </w:rPrDefault>
    <w:pPrDefault>
      <w:pPr>
        <w:autoSpaceDN w:val="0"/>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spacing w:line="249" w:lineRule="auto"/>
    </w:pPr>
    <w:rPr>
      <w:sz w:val="22"/>
      <w:szCs w:val="22"/>
    </w:rPr>
  </w:style>
  <w:style w:type="paragraph" w:styleId="berschrift1">
    <w:name w:val="heading 1"/>
    <w:basedOn w:val="Standard"/>
    <w:next w:val="Standard"/>
    <w:uiPriority w:val="9"/>
    <w:qFormat/>
    <w:pPr>
      <w:keepNext/>
      <w:keepLines/>
      <w:spacing w:before="360" w:after="80" w:line="276" w:lineRule="auto"/>
      <w:outlineLvl w:val="0"/>
    </w:pPr>
    <w:rPr>
      <w:rFonts w:ascii="Aptos Display" w:eastAsia="Times New Roman" w:hAnsi="Aptos Display"/>
      <w:color w:val="0F4761"/>
      <w:sz w:val="40"/>
      <w:szCs w:val="40"/>
    </w:rPr>
  </w:style>
  <w:style w:type="paragraph" w:styleId="berschrift2">
    <w:name w:val="heading 2"/>
    <w:basedOn w:val="Standard"/>
    <w:next w:val="Standard"/>
    <w:uiPriority w:val="9"/>
    <w:semiHidden/>
    <w:unhideWhenUsed/>
    <w:qFormat/>
    <w:pPr>
      <w:keepNext/>
      <w:keepLines/>
      <w:spacing w:before="160" w:after="80" w:line="276" w:lineRule="auto"/>
      <w:outlineLvl w:val="1"/>
    </w:pPr>
    <w:rPr>
      <w:rFonts w:ascii="Aptos Display" w:eastAsia="Times New Roman" w:hAnsi="Aptos Display"/>
      <w:color w:val="0F4761"/>
      <w:sz w:val="32"/>
      <w:szCs w:val="32"/>
    </w:rPr>
  </w:style>
  <w:style w:type="paragraph" w:styleId="berschrift3">
    <w:name w:val="heading 3"/>
    <w:basedOn w:val="Standard"/>
    <w:next w:val="Standard"/>
    <w:uiPriority w:val="9"/>
    <w:semiHidden/>
    <w:unhideWhenUsed/>
    <w:qFormat/>
    <w:pPr>
      <w:keepNext/>
      <w:keepLines/>
      <w:spacing w:before="160" w:after="80" w:line="276" w:lineRule="auto"/>
      <w:outlineLvl w:val="2"/>
    </w:pPr>
    <w:rPr>
      <w:rFonts w:eastAsia="Times New Roman"/>
      <w:color w:val="0F4761"/>
      <w:sz w:val="28"/>
      <w:szCs w:val="28"/>
    </w:rPr>
  </w:style>
  <w:style w:type="paragraph" w:styleId="berschrift4">
    <w:name w:val="heading 4"/>
    <w:basedOn w:val="Standard"/>
    <w:next w:val="Standard"/>
    <w:uiPriority w:val="9"/>
    <w:semiHidden/>
    <w:unhideWhenUsed/>
    <w:qFormat/>
    <w:pPr>
      <w:keepNext/>
      <w:keepLines/>
      <w:spacing w:before="80" w:after="40" w:line="276" w:lineRule="auto"/>
      <w:outlineLvl w:val="3"/>
    </w:pPr>
    <w:rPr>
      <w:rFonts w:eastAsia="Times New Roman"/>
      <w:i/>
      <w:iCs/>
      <w:color w:val="0F4761"/>
      <w:sz w:val="24"/>
      <w:szCs w:val="24"/>
    </w:rPr>
  </w:style>
  <w:style w:type="paragraph" w:styleId="berschrift5">
    <w:name w:val="heading 5"/>
    <w:basedOn w:val="Standard"/>
    <w:next w:val="Standard"/>
    <w:uiPriority w:val="9"/>
    <w:semiHidden/>
    <w:unhideWhenUsed/>
    <w:qFormat/>
    <w:pPr>
      <w:keepNext/>
      <w:keepLines/>
      <w:spacing w:before="80" w:after="40" w:line="276" w:lineRule="auto"/>
      <w:outlineLvl w:val="4"/>
    </w:pPr>
    <w:rPr>
      <w:rFonts w:eastAsia="Times New Roman"/>
      <w:color w:val="0F4761"/>
      <w:sz w:val="24"/>
      <w:szCs w:val="24"/>
    </w:rPr>
  </w:style>
  <w:style w:type="paragraph" w:styleId="berschrift6">
    <w:name w:val="heading 6"/>
    <w:basedOn w:val="Standard"/>
    <w:next w:val="Standard"/>
    <w:uiPriority w:val="9"/>
    <w:semiHidden/>
    <w:unhideWhenUsed/>
    <w:qFormat/>
    <w:pPr>
      <w:keepNext/>
      <w:keepLines/>
      <w:spacing w:before="40" w:after="0" w:line="276" w:lineRule="auto"/>
      <w:outlineLvl w:val="5"/>
    </w:pPr>
    <w:rPr>
      <w:rFonts w:eastAsia="Times New Roman"/>
      <w:i/>
      <w:iCs/>
      <w:color w:val="595959"/>
      <w:sz w:val="24"/>
      <w:szCs w:val="24"/>
    </w:rPr>
  </w:style>
  <w:style w:type="paragraph" w:styleId="berschrift7">
    <w:name w:val="heading 7"/>
    <w:basedOn w:val="Standard"/>
    <w:next w:val="Standard"/>
    <w:pPr>
      <w:keepNext/>
      <w:keepLines/>
      <w:spacing w:before="40" w:after="0" w:line="276" w:lineRule="auto"/>
      <w:outlineLvl w:val="6"/>
    </w:pPr>
    <w:rPr>
      <w:rFonts w:eastAsia="Times New Roman"/>
      <w:color w:val="595959"/>
      <w:sz w:val="24"/>
      <w:szCs w:val="24"/>
    </w:rPr>
  </w:style>
  <w:style w:type="paragraph" w:styleId="berschrift8">
    <w:name w:val="heading 8"/>
    <w:basedOn w:val="Standard"/>
    <w:next w:val="Standard"/>
    <w:pPr>
      <w:keepNext/>
      <w:keepLines/>
      <w:spacing w:after="0" w:line="276" w:lineRule="auto"/>
      <w:outlineLvl w:val="7"/>
    </w:pPr>
    <w:rPr>
      <w:rFonts w:eastAsia="Times New Roman"/>
      <w:i/>
      <w:iCs/>
      <w:color w:val="272727"/>
      <w:sz w:val="24"/>
      <w:szCs w:val="24"/>
    </w:rPr>
  </w:style>
  <w:style w:type="paragraph" w:styleId="berschrift9">
    <w:name w:val="heading 9"/>
    <w:basedOn w:val="Standard"/>
    <w:next w:val="Standard"/>
    <w:pPr>
      <w:keepNext/>
      <w:keepLines/>
      <w:spacing w:after="0" w:line="276" w:lineRule="auto"/>
      <w:outlineLvl w:val="8"/>
    </w:pPr>
    <w:rPr>
      <w:rFonts w:eastAsia="Times New Roman"/>
      <w:color w:val="272727"/>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rPr>
      <w:rFonts w:ascii="Aptos Display" w:eastAsia="Times New Roman" w:hAnsi="Aptos Display" w:cs="Times New Roman"/>
      <w:color w:val="0F4761"/>
      <w:sz w:val="40"/>
      <w:szCs w:val="40"/>
    </w:rPr>
  </w:style>
  <w:style w:type="character" w:customStyle="1" w:styleId="berschrift2Zchn">
    <w:name w:val="Überschrift 2 Zchn"/>
    <w:basedOn w:val="Absatz-Standardschriftart"/>
    <w:rPr>
      <w:rFonts w:ascii="Aptos Display" w:eastAsia="Times New Roman" w:hAnsi="Aptos Display" w:cs="Times New Roman"/>
      <w:color w:val="0F4761"/>
      <w:sz w:val="32"/>
      <w:szCs w:val="32"/>
    </w:rPr>
  </w:style>
  <w:style w:type="character" w:customStyle="1" w:styleId="berschrift3Zchn">
    <w:name w:val="Überschrift 3 Zchn"/>
    <w:basedOn w:val="Absatz-Standardschriftart"/>
    <w:rPr>
      <w:rFonts w:eastAsia="Times New Roman" w:cs="Times New Roman"/>
      <w:color w:val="0F4761"/>
      <w:sz w:val="28"/>
      <w:szCs w:val="28"/>
    </w:rPr>
  </w:style>
  <w:style w:type="character" w:customStyle="1" w:styleId="berschrift4Zchn">
    <w:name w:val="Überschrift 4 Zchn"/>
    <w:basedOn w:val="Absatz-Standardschriftart"/>
    <w:rPr>
      <w:rFonts w:eastAsia="Times New Roman" w:cs="Times New Roman"/>
      <w:i/>
      <w:iCs/>
      <w:color w:val="0F4761"/>
    </w:rPr>
  </w:style>
  <w:style w:type="character" w:customStyle="1" w:styleId="berschrift5Zchn">
    <w:name w:val="Überschrift 5 Zchn"/>
    <w:basedOn w:val="Absatz-Standardschriftart"/>
    <w:rPr>
      <w:rFonts w:eastAsia="Times New Roman" w:cs="Times New Roman"/>
      <w:color w:val="0F4761"/>
    </w:rPr>
  </w:style>
  <w:style w:type="character" w:customStyle="1" w:styleId="berschrift6Zchn">
    <w:name w:val="Überschrift 6 Zchn"/>
    <w:basedOn w:val="Absatz-Standardschriftart"/>
    <w:rPr>
      <w:rFonts w:eastAsia="Times New Roman" w:cs="Times New Roman"/>
      <w:i/>
      <w:iCs/>
      <w:color w:val="595959"/>
    </w:rPr>
  </w:style>
  <w:style w:type="character" w:customStyle="1" w:styleId="berschrift7Zchn">
    <w:name w:val="Überschrift 7 Zchn"/>
    <w:basedOn w:val="Absatz-Standardschriftart"/>
    <w:rPr>
      <w:rFonts w:eastAsia="Times New Roman" w:cs="Times New Roman"/>
      <w:color w:val="595959"/>
    </w:rPr>
  </w:style>
  <w:style w:type="character" w:customStyle="1" w:styleId="berschrift8Zchn">
    <w:name w:val="Überschrift 8 Zchn"/>
    <w:basedOn w:val="Absatz-Standardschriftart"/>
    <w:rPr>
      <w:rFonts w:eastAsia="Times New Roman" w:cs="Times New Roman"/>
      <w:i/>
      <w:iCs/>
      <w:color w:val="272727"/>
    </w:rPr>
  </w:style>
  <w:style w:type="character" w:customStyle="1" w:styleId="berschrift9Zchn">
    <w:name w:val="Überschrift 9 Zchn"/>
    <w:basedOn w:val="Absatz-Standardschriftart"/>
    <w:rPr>
      <w:rFonts w:eastAsia="Times New Roman" w:cs="Times New Roman"/>
      <w:color w:val="272727"/>
    </w:rPr>
  </w:style>
  <w:style w:type="paragraph" w:styleId="Titel">
    <w:name w:val="Title"/>
    <w:basedOn w:val="Standard"/>
    <w:next w:val="Standard"/>
    <w:uiPriority w:val="10"/>
    <w:qFormat/>
    <w:pPr>
      <w:spacing w:after="80" w:line="240" w:lineRule="auto"/>
      <w:contextualSpacing/>
    </w:pPr>
    <w:rPr>
      <w:rFonts w:ascii="Aptos Display" w:eastAsia="Times New Roman" w:hAnsi="Aptos Display"/>
      <w:spacing w:val="-10"/>
      <w:sz w:val="56"/>
      <w:szCs w:val="56"/>
    </w:rPr>
  </w:style>
  <w:style w:type="character" w:customStyle="1" w:styleId="TitelZchn">
    <w:name w:val="Titel Zchn"/>
    <w:basedOn w:val="Absatz-Standardschriftart"/>
    <w:rPr>
      <w:rFonts w:ascii="Aptos Display" w:eastAsia="Times New Roman" w:hAnsi="Aptos Display" w:cs="Times New Roman"/>
      <w:spacing w:val="-10"/>
      <w:kern w:val="3"/>
      <w:sz w:val="56"/>
      <w:szCs w:val="56"/>
    </w:rPr>
  </w:style>
  <w:style w:type="paragraph" w:styleId="Untertitel">
    <w:name w:val="Subtitle"/>
    <w:basedOn w:val="Standard"/>
    <w:next w:val="Standard"/>
    <w:uiPriority w:val="11"/>
    <w:qFormat/>
    <w:pPr>
      <w:spacing w:line="276" w:lineRule="auto"/>
    </w:pPr>
    <w:rPr>
      <w:rFonts w:eastAsia="Times New Roman"/>
      <w:color w:val="595959"/>
      <w:spacing w:val="15"/>
      <w:sz w:val="28"/>
      <w:szCs w:val="28"/>
    </w:rPr>
  </w:style>
  <w:style w:type="character" w:customStyle="1" w:styleId="UntertitelZchn">
    <w:name w:val="Untertitel Zchn"/>
    <w:basedOn w:val="Absatz-Standardschriftart"/>
    <w:rPr>
      <w:rFonts w:eastAsia="Times New Roman" w:cs="Times New Roman"/>
      <w:color w:val="595959"/>
      <w:spacing w:val="15"/>
      <w:sz w:val="28"/>
      <w:szCs w:val="28"/>
    </w:rPr>
  </w:style>
  <w:style w:type="paragraph" w:styleId="Zitat">
    <w:name w:val="Quote"/>
    <w:basedOn w:val="Standard"/>
    <w:next w:val="Standard"/>
    <w:pPr>
      <w:spacing w:before="160" w:line="276" w:lineRule="auto"/>
      <w:jc w:val="center"/>
    </w:pPr>
    <w:rPr>
      <w:i/>
      <w:iCs/>
      <w:color w:val="404040"/>
      <w:sz w:val="24"/>
      <w:szCs w:val="24"/>
    </w:rPr>
  </w:style>
  <w:style w:type="character" w:customStyle="1" w:styleId="ZitatZchn">
    <w:name w:val="Zitat Zchn"/>
    <w:basedOn w:val="Absatz-Standardschriftart"/>
    <w:rPr>
      <w:i/>
      <w:iCs/>
      <w:color w:val="404040"/>
    </w:rPr>
  </w:style>
  <w:style w:type="paragraph" w:styleId="Listenabsatz">
    <w:name w:val="List Paragraph"/>
    <w:basedOn w:val="Standard"/>
    <w:pPr>
      <w:spacing w:line="276" w:lineRule="auto"/>
      <w:ind w:left="720"/>
      <w:contextualSpacing/>
    </w:pPr>
    <w:rPr>
      <w:sz w:val="24"/>
      <w:szCs w:val="24"/>
    </w:rPr>
  </w:style>
  <w:style w:type="character" w:styleId="IntensiveHervorhebung">
    <w:name w:val="Intense Emphasis"/>
    <w:basedOn w:val="Absatz-Standardschriftart"/>
    <w:rPr>
      <w:i/>
      <w:iCs/>
      <w:color w:val="0F4761"/>
    </w:rPr>
  </w:style>
  <w:style w:type="paragraph" w:styleId="IntensivesZitat">
    <w:name w:val="Intense Quote"/>
    <w:basedOn w:val="Standard"/>
    <w:next w:val="Standard"/>
    <w:pPr>
      <w:pBdr>
        <w:top w:val="single" w:sz="4" w:space="10" w:color="0F4761"/>
        <w:bottom w:val="single" w:sz="4" w:space="10" w:color="0F4761"/>
      </w:pBdr>
      <w:spacing w:before="360" w:after="360" w:line="276" w:lineRule="auto"/>
      <w:ind w:left="864" w:right="864"/>
      <w:jc w:val="center"/>
    </w:pPr>
    <w:rPr>
      <w:i/>
      <w:iCs/>
      <w:color w:val="0F4761"/>
      <w:sz w:val="24"/>
      <w:szCs w:val="24"/>
    </w:rPr>
  </w:style>
  <w:style w:type="character" w:customStyle="1" w:styleId="IntensivesZitatZchn">
    <w:name w:val="Intensives Zitat Zchn"/>
    <w:basedOn w:val="Absatz-Standardschriftart"/>
    <w:rPr>
      <w:i/>
      <w:iCs/>
      <w:color w:val="0F4761"/>
    </w:rPr>
  </w:style>
  <w:style w:type="character" w:styleId="IntensiverVerweis">
    <w:name w:val="Intense Reference"/>
    <w:basedOn w:val="Absatz-Standardschriftart"/>
    <w:rPr>
      <w:b/>
      <w:bCs/>
      <w:smallCaps/>
      <w:color w:val="0F4761"/>
      <w:spacing w:val="5"/>
    </w:rPr>
  </w:style>
  <w:style w:type="paragraph" w:styleId="Kopfzeile">
    <w:name w:val="header"/>
    <w:basedOn w:val="Standard"/>
    <w:pPr>
      <w:tabs>
        <w:tab w:val="center" w:pos="4536"/>
        <w:tab w:val="right" w:pos="9072"/>
      </w:tabs>
      <w:spacing w:after="0" w:line="240" w:lineRule="auto"/>
    </w:pPr>
  </w:style>
  <w:style w:type="character" w:customStyle="1" w:styleId="KopfzeileZchn">
    <w:name w:val="Kopfzeile Zchn"/>
    <w:basedOn w:val="Absatz-Standardschriftart"/>
    <w:rPr>
      <w:sz w:val="22"/>
      <w:szCs w:val="22"/>
    </w:rPr>
  </w:style>
  <w:style w:type="paragraph" w:styleId="Fuzeile">
    <w:name w:val="footer"/>
    <w:basedOn w:val="Standard"/>
    <w:pPr>
      <w:tabs>
        <w:tab w:val="center" w:pos="4536"/>
        <w:tab w:val="right" w:pos="9072"/>
      </w:tabs>
      <w:spacing w:after="0" w:line="240" w:lineRule="auto"/>
    </w:pPr>
  </w:style>
  <w:style w:type="character" w:customStyle="1" w:styleId="FuzeileZchn">
    <w:name w:val="Fußzeile Zchn"/>
    <w:basedOn w:val="Absatz-Standardschriftart"/>
    <w:rPr>
      <w:sz w:val="22"/>
      <w:szCs w:val="22"/>
    </w:rPr>
  </w:style>
  <w:style w:type="paragraph" w:styleId="berarbeitung">
    <w:name w:val="Revision"/>
    <w:hidden/>
    <w:uiPriority w:val="99"/>
    <w:semiHidden/>
    <w:rsid w:val="00C91C44"/>
    <w:pPr>
      <w:autoSpaceDN/>
      <w:spacing w:after="0" w:line="240" w:lineRule="auto"/>
    </w:pPr>
    <w:rPr>
      <w:sz w:val="22"/>
      <w:szCs w:val="22"/>
    </w:rPr>
  </w:style>
  <w:style w:type="paragraph" w:customStyle="1" w:styleId="Arnold">
    <w:name w:val="Arnold"/>
    <w:basedOn w:val="Standard"/>
    <w:rsid w:val="006B39FF"/>
    <w:pPr>
      <w:suppressAutoHyphens w:val="0"/>
      <w:autoSpaceDN/>
      <w:spacing w:after="0" w:line="360" w:lineRule="auto"/>
      <w:jc w:val="both"/>
    </w:pPr>
    <w:rPr>
      <w:rFonts w:ascii="Verdana" w:eastAsia="Times New Roman" w:hAnsi="Verdana"/>
      <w:snapToGrid w:val="0"/>
      <w:color w:val="000080"/>
      <w:spacing w:val="20"/>
      <w:w w:val="110"/>
      <w:kern w:val="0"/>
      <w:sz w:val="24"/>
      <w:szCs w:val="24"/>
      <w:lang w:eastAsia="fr-FR"/>
    </w:rPr>
  </w:style>
  <w:style w:type="paragraph" w:styleId="KeinLeerraum">
    <w:name w:val="No Spacing"/>
    <w:uiPriority w:val="1"/>
    <w:qFormat/>
    <w:rsid w:val="00AC137C"/>
    <w:pPr>
      <w:suppressAutoHyphens/>
      <w:spacing w:after="0" w:line="240" w:lineRule="auto"/>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svg"/><Relationship Id="rId1" Type="http://schemas.openxmlformats.org/officeDocument/2006/relationships/image" Target="media/image2.pn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33b234a-6170-4c83-9205-40ca098acff0">
      <Terms xmlns="http://schemas.microsoft.com/office/infopath/2007/PartnerControls"/>
    </lcf76f155ced4ddcb4097134ff3c332f>
    <TaxCatchAll xmlns="3eddc8a1-f55b-4f46-a7c8-81ab4077a98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7AA8D4942DCAC4AAD7E89F3B467F435" ma:contentTypeVersion="19" ma:contentTypeDescription="Ein neues Dokument erstellen." ma:contentTypeScope="" ma:versionID="60edcdacfc2b6bec4748059050538193">
  <xsd:schema xmlns:xsd="http://www.w3.org/2001/XMLSchema" xmlns:xs="http://www.w3.org/2001/XMLSchema" xmlns:p="http://schemas.microsoft.com/office/2006/metadata/properties" xmlns:ns2="933b234a-6170-4c83-9205-40ca098acff0" xmlns:ns3="3eddc8a1-f55b-4f46-a7c8-81ab4077a98a" targetNamespace="http://schemas.microsoft.com/office/2006/metadata/properties" ma:root="true" ma:fieldsID="2bee217012937f01dbc81aecefbca274" ns2:_="" ns3:_="">
    <xsd:import namespace="933b234a-6170-4c83-9205-40ca098acff0"/>
    <xsd:import namespace="3eddc8a1-f55b-4f46-a7c8-81ab4077a9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3b234a-6170-4c83-9205-40ca098acf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a87c6220-55e1-42e6-9649-c50cb182da6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ddc8a1-f55b-4f46-a7c8-81ab4077a98a"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5d18edf-f729-41ee-8ada-688d1a7c49f5}" ma:internalName="TaxCatchAll" ma:showField="CatchAllData" ma:web="3eddc8a1-f55b-4f46-a7c8-81ab4077a9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7B3999-7D89-42A1-A8BC-085C2CFD2DA6}">
  <ds:schemaRefs>
    <ds:schemaRef ds:uri="http://schemas.microsoft.com/sharepoint/v3/contenttype/forms"/>
  </ds:schemaRefs>
</ds:datastoreItem>
</file>

<file path=customXml/itemProps2.xml><?xml version="1.0" encoding="utf-8"?>
<ds:datastoreItem xmlns:ds="http://schemas.openxmlformats.org/officeDocument/2006/customXml" ds:itemID="{78EDCB47-855F-4C42-A150-9D6AA75290E8}">
  <ds:schemaRefs>
    <ds:schemaRef ds:uri="http://schemas.microsoft.com/office/2006/metadata/properties"/>
    <ds:schemaRef ds:uri="http://schemas.microsoft.com/office/infopath/2007/PartnerControls"/>
    <ds:schemaRef ds:uri="933b234a-6170-4c83-9205-40ca098acff0"/>
    <ds:schemaRef ds:uri="3eddc8a1-f55b-4f46-a7c8-81ab4077a98a"/>
  </ds:schemaRefs>
</ds:datastoreItem>
</file>

<file path=customXml/itemProps3.xml><?xml version="1.0" encoding="utf-8"?>
<ds:datastoreItem xmlns:ds="http://schemas.openxmlformats.org/officeDocument/2006/customXml" ds:itemID="{9DE2D923-05F9-4824-8FBC-3D76E745EF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3b234a-6170-4c83-9205-40ca098acff0"/>
    <ds:schemaRef ds:uri="3eddc8a1-f55b-4f46-a7c8-81ab4077a9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980</Words>
  <Characters>6179</Characters>
  <Application>Microsoft Office Word</Application>
  <DocSecurity>0</DocSecurity>
  <Lines>51</Lines>
  <Paragraphs>14</Paragraphs>
  <ScaleCrop>false</ScaleCrop>
  <Company/>
  <LinksUpToDate>false</LinksUpToDate>
  <CharactersWithSpaces>7145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Fickers</dc:creator>
  <dc:description/>
  <cp:lastModifiedBy>Sonja Fickers</cp:lastModifiedBy>
  <cp:revision>100</cp:revision>
  <dcterms:created xsi:type="dcterms:W3CDTF">2024-11-16T04:43:00Z</dcterms:created>
  <dcterms:modified xsi:type="dcterms:W3CDTF">2025-07-28T07:01:00Z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0x01010087AA8D4942DCAC4AAD7E89F3B467F435</vt:lpwstr>
  </property>
  <property fmtid="{D5CDD505-2E9C-101B-9397-08002B2CF9AE}" pid="3" name="MediaServiceImageTags">
    <vt:lpwstr/>
  </property>
</Properties>
</file>